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12E6" w14:textId="2295B38D" w:rsidR="00AE24E8" w:rsidRDefault="00AE24E8" w:rsidP="00AE24E8">
      <w:pPr>
        <w:pStyle w:val="Nagwek11"/>
      </w:pPr>
      <w:r>
        <w:t xml:space="preserve">ZAŁĄCZNIK NR </w:t>
      </w:r>
      <w:r w:rsidR="00946962">
        <w:t xml:space="preserve">3 </w:t>
      </w:r>
      <w:r>
        <w:t xml:space="preserve">DO </w:t>
      </w:r>
      <w:r w:rsidR="0033133B">
        <w:t xml:space="preserve">OGŁOSZENIA </w:t>
      </w:r>
      <w:r>
        <w:t xml:space="preserve">– </w:t>
      </w:r>
      <w:r w:rsidR="00946962" w:rsidRPr="00F76FE7">
        <w:t>WYMAGANIA STAWIANE PARTNEROWI STRATEGICZNEMU</w:t>
      </w:r>
    </w:p>
    <w:p w14:paraId="7DFEABE3" w14:textId="04C9CF5B" w:rsidR="00AE24E8" w:rsidRDefault="00AE24E8" w:rsidP="00AE24E8">
      <w:pPr>
        <w:pStyle w:val="Nagwek21"/>
        <w:numPr>
          <w:ilvl w:val="1"/>
          <w:numId w:val="0"/>
        </w:numPr>
        <w:ind w:left="360" w:hanging="360"/>
      </w:pPr>
      <w:r>
        <w:t>INFORMACJE OGÓLNE</w:t>
      </w:r>
    </w:p>
    <w:p w14:paraId="2E15155B" w14:textId="77777777" w:rsidR="00AE24E8" w:rsidRDefault="00AE24E8" w:rsidP="00AE24E8">
      <w:pPr>
        <w:pStyle w:val="Normalny1"/>
      </w:pPr>
      <w:r>
        <w:t>Każdorazowo, gdy dane Wymaganie odwołuje się do przepisów aktów prawa bezwzględnie obowiązującego, to odnoszą się one do ich aktualnego brzmienia z uwzględnieniem dotychczasowych zmian, a w przypadku zastąpienia tych przepisów w drodze innego aktu – wskazane odwołania odnoszą się do aktów zastępujących. Jeśli w toku Przedsięwzięcia dojdzie do zmiany wymogów technicznych lub norm wynikających z bezwzględnie obowiązujących przepisów prawa Partner Strategiczny zobowiązany jest dostosować niżej wymienione wymagania do zmienionych wymogów lub norm.</w:t>
      </w:r>
    </w:p>
    <w:p w14:paraId="0E53CA15" w14:textId="6961A9CB" w:rsidR="00121DAB" w:rsidRDefault="00AE24E8" w:rsidP="00AE24E8">
      <w:pPr>
        <w:pStyle w:val="Tekstpodstawowy1"/>
      </w:pPr>
      <w:r>
        <w:t xml:space="preserve">W niniejszym dokumencie Zamawiający wskazuje </w:t>
      </w:r>
      <w:r w:rsidR="009F1189">
        <w:rPr>
          <w:b/>
        </w:rPr>
        <w:t>W</w:t>
      </w:r>
      <w:r w:rsidRPr="00421D17">
        <w:rPr>
          <w:b/>
        </w:rPr>
        <w:t xml:space="preserve">ymagania </w:t>
      </w:r>
      <w:r w:rsidR="009F1189">
        <w:rPr>
          <w:b/>
        </w:rPr>
        <w:t>O</w:t>
      </w:r>
      <w:r w:rsidR="00121DAB" w:rsidRPr="00421D17">
        <w:rPr>
          <w:b/>
        </w:rPr>
        <w:t>bligatoryjne</w:t>
      </w:r>
      <w:r w:rsidR="00121DAB">
        <w:t xml:space="preserve">, które </w:t>
      </w:r>
      <w:r w:rsidR="00121DAB" w:rsidRPr="00121DAB">
        <w:t>oznacza</w:t>
      </w:r>
      <w:r w:rsidR="00121DAB">
        <w:t>ją</w:t>
      </w:r>
      <w:r w:rsidR="00121DAB" w:rsidRPr="00121DAB">
        <w:t xml:space="preserve"> grupę cech </w:t>
      </w:r>
      <w:r w:rsidR="008121BA">
        <w:t>Nieruchomości</w:t>
      </w:r>
      <w:r w:rsidR="00121DAB" w:rsidRPr="00121DAB">
        <w:t xml:space="preserve"> lub wymagań wobec Partnera, określonych w n</w:t>
      </w:r>
      <w:r w:rsidR="00121DAB">
        <w:t>iniejszym Załączniku, które składana</w:t>
      </w:r>
      <w:r w:rsidR="00121DAB" w:rsidRPr="00121DAB">
        <w:t xml:space="preserve"> </w:t>
      </w:r>
      <w:r w:rsidR="00121DAB">
        <w:t>oferta</w:t>
      </w:r>
      <w:r w:rsidR="00121DAB" w:rsidRPr="00121DAB">
        <w:t xml:space="preserve"> musi posiadać na określonym poziomie obowiązkowo.</w:t>
      </w:r>
      <w:r w:rsidR="00121DAB">
        <w:t xml:space="preserve"> </w:t>
      </w:r>
    </w:p>
    <w:p w14:paraId="63A51FCE" w14:textId="7C89155F" w:rsidR="00121DAB" w:rsidRDefault="00036933" w:rsidP="00AE24E8">
      <w:pPr>
        <w:pStyle w:val="Tekstpodstawowy1"/>
      </w:pPr>
      <w:r>
        <w:rPr>
          <w:b/>
        </w:rPr>
        <w:t>Wymagania Konkursowe</w:t>
      </w:r>
      <w:r w:rsidR="009F1189">
        <w:t xml:space="preserve"> </w:t>
      </w:r>
      <w:r w:rsidR="00121DAB" w:rsidRPr="00851C3B">
        <w:rPr>
          <w:rFonts w:cs="Calibri"/>
          <w:lang w:eastAsia="pl-PL"/>
        </w:rPr>
        <w:t>oznacza</w:t>
      </w:r>
      <w:r w:rsidR="00121DAB">
        <w:rPr>
          <w:rFonts w:cs="Calibri"/>
          <w:lang w:eastAsia="pl-PL"/>
        </w:rPr>
        <w:t>ją</w:t>
      </w:r>
      <w:r w:rsidR="00121DAB" w:rsidRPr="00851C3B">
        <w:rPr>
          <w:rFonts w:cs="Calibri"/>
          <w:lang w:eastAsia="pl-PL"/>
        </w:rPr>
        <w:t xml:space="preserve"> grupę ce</w:t>
      </w:r>
      <w:r w:rsidR="00121DAB">
        <w:rPr>
          <w:rFonts w:cs="Calibri"/>
          <w:lang w:eastAsia="pl-PL"/>
        </w:rPr>
        <w:t xml:space="preserve">ch za spełnienie których przyznawane </w:t>
      </w:r>
      <w:r w:rsidR="00121DAB">
        <w:t xml:space="preserve">są punkty decydujące o </w:t>
      </w:r>
      <w:r w:rsidR="00121DAB" w:rsidRPr="00773CDA">
        <w:t xml:space="preserve">pozycji </w:t>
      </w:r>
      <w:r w:rsidR="00121DAB" w:rsidRPr="00421D17">
        <w:t>Partnera Strategicznego</w:t>
      </w:r>
      <w:r w:rsidR="00121DAB" w:rsidRPr="00773CDA">
        <w:t xml:space="preserve"> na stworzonej</w:t>
      </w:r>
      <w:r w:rsidR="00121DAB">
        <w:t xml:space="preserve"> przez Zamawiającego Liście, na podstawie których dokonywana jest selekcja Partnera i rekomendacja do zawarcia Umowy.</w:t>
      </w:r>
    </w:p>
    <w:p w14:paraId="39015DEA" w14:textId="77777777" w:rsidR="00121DAB" w:rsidRDefault="00121DAB" w:rsidP="00AE24E8">
      <w:pPr>
        <w:pStyle w:val="Tekstpodstawowy1"/>
      </w:pPr>
    </w:p>
    <w:p w14:paraId="21D54A92" w14:textId="44B39EA1" w:rsidR="00AE24E8" w:rsidRDefault="00AE24E8" w:rsidP="00AE24E8">
      <w:pPr>
        <w:pStyle w:val="Tekstpodstawowy1"/>
      </w:pPr>
      <w:r>
        <w:t xml:space="preserve">W niniejszym dokumencie </w:t>
      </w:r>
      <w:r w:rsidR="009F1189">
        <w:rPr>
          <w:b/>
        </w:rPr>
        <w:t>W</w:t>
      </w:r>
      <w:r w:rsidRPr="00421D17">
        <w:rPr>
          <w:b/>
        </w:rPr>
        <w:t>ymagania</w:t>
      </w:r>
      <w:r w:rsidR="00121DAB" w:rsidRPr="00421D17">
        <w:rPr>
          <w:b/>
        </w:rPr>
        <w:t xml:space="preserve"> </w:t>
      </w:r>
      <w:r w:rsidR="009F1189">
        <w:rPr>
          <w:b/>
        </w:rPr>
        <w:t>O</w:t>
      </w:r>
      <w:r w:rsidR="00121DAB" w:rsidRPr="00421D17">
        <w:rPr>
          <w:b/>
        </w:rPr>
        <w:t>bligatoryjne</w:t>
      </w:r>
      <w:r>
        <w:t xml:space="preserve"> podzielono wg poniższych kategorii:</w:t>
      </w:r>
    </w:p>
    <w:p w14:paraId="0E9A76F8" w14:textId="0861A970" w:rsidR="00AE24E8" w:rsidRDefault="008121BA" w:rsidP="00AE24E8">
      <w:pPr>
        <w:pStyle w:val="Tekstpodstawowy1"/>
        <w:ind w:left="426"/>
      </w:pPr>
      <w:r>
        <w:rPr>
          <w:b/>
          <w:bCs/>
        </w:rPr>
        <w:t>Nieruchomość</w:t>
      </w:r>
      <w:r w:rsidR="00AE24E8">
        <w:t xml:space="preserve"> – ogólne wymagania związane z </w:t>
      </w:r>
      <w:r>
        <w:t>Nieruchomości</w:t>
      </w:r>
      <w:r w:rsidR="00AE24E8">
        <w:t>ą na której zlokalizowany zostanie budynek demonstracyjny.</w:t>
      </w:r>
    </w:p>
    <w:p w14:paraId="56D2B6D9" w14:textId="77777777" w:rsidR="00AE24E8" w:rsidRDefault="00AE24E8" w:rsidP="00AE24E8">
      <w:pPr>
        <w:pStyle w:val="Tekstpodstawowy1"/>
        <w:ind w:left="426"/>
      </w:pPr>
      <w:r>
        <w:rPr>
          <w:b/>
        </w:rPr>
        <w:t>Partner</w:t>
      </w:r>
      <w:r>
        <w:t xml:space="preserve"> – ogólne wymagania związane z Partnerem Strategicznym.</w:t>
      </w:r>
    </w:p>
    <w:p w14:paraId="6CBD89DB" w14:textId="740AF6CB" w:rsidR="00AE24E8" w:rsidRDefault="00AE24E8" w:rsidP="00AE24E8">
      <w:pPr>
        <w:pStyle w:val="Tekstpodstawowy1"/>
        <w:ind w:left="426"/>
      </w:pPr>
      <w:r w:rsidRPr="5B38EFF6">
        <w:rPr>
          <w:b/>
          <w:bCs/>
        </w:rPr>
        <w:t xml:space="preserve">Zagospodarowanie </w:t>
      </w:r>
      <w:r w:rsidR="008121BA">
        <w:rPr>
          <w:b/>
          <w:bCs/>
        </w:rPr>
        <w:t>Nieruchomości</w:t>
      </w:r>
      <w:r>
        <w:t xml:space="preserve"> – wymagania związane z zagospodarowaniem terenu, na którym powstanie budynek demonstracyjny.</w:t>
      </w:r>
    </w:p>
    <w:p w14:paraId="2190EBDD" w14:textId="77777777" w:rsidR="00232C01" w:rsidRDefault="00232C01" w:rsidP="00F76FE7">
      <w:pPr>
        <w:pStyle w:val="Tekstpodstawowy1"/>
      </w:pPr>
    </w:p>
    <w:p w14:paraId="63AACA05" w14:textId="1E918EA4" w:rsidR="00D14E83" w:rsidRDefault="00D14E83" w:rsidP="00F76FE7">
      <w:pPr>
        <w:pStyle w:val="Tekstpodstawowy1"/>
      </w:pPr>
      <w:r w:rsidRPr="00F76FE7">
        <w:t xml:space="preserve">Przez sfomułowanie </w:t>
      </w:r>
      <w:r w:rsidRPr="00772551">
        <w:rPr>
          <w:b/>
        </w:rPr>
        <w:t>Wykonawca PCP</w:t>
      </w:r>
      <w:r w:rsidRPr="00F76FE7">
        <w:t xml:space="preserve"> należy rozumieć</w:t>
      </w:r>
      <w:r w:rsidR="00232C01">
        <w:t xml:space="preserve"> Uczestnika Przedsięwzięcia </w:t>
      </w:r>
      <w:r w:rsidR="0070552A">
        <w:t>„</w:t>
      </w:r>
      <w:r w:rsidR="00232C01">
        <w:t xml:space="preserve">Budownictwo efektywne energetycznie i </w:t>
      </w:r>
      <w:r w:rsidR="0070552A">
        <w:t>p</w:t>
      </w:r>
      <w:r w:rsidR="00232C01">
        <w:t>rocesowo</w:t>
      </w:r>
      <w:r w:rsidR="0070552A">
        <w:t>”</w:t>
      </w:r>
      <w:r w:rsidR="004611C4">
        <w:t xml:space="preserve"> realizowane w trybie zamówienia przedkomercyjnego PCP (ang. Pre-Commercial Procurement), który</w:t>
      </w:r>
      <w:r w:rsidR="00232C01">
        <w:t xml:space="preserve"> </w:t>
      </w:r>
      <w:r w:rsidR="004611C4">
        <w:t xml:space="preserve">prowadzi </w:t>
      </w:r>
      <w:r w:rsidR="00232C01">
        <w:t xml:space="preserve">prace badawczo </w:t>
      </w:r>
      <w:r w:rsidR="00E85BBE">
        <w:t xml:space="preserve">rozwojowe w </w:t>
      </w:r>
      <w:r w:rsidR="00E85BBE" w:rsidRPr="00F76FE7">
        <w:rPr>
          <w:b/>
        </w:rPr>
        <w:t>S</w:t>
      </w:r>
      <w:r w:rsidR="00232C01" w:rsidRPr="00F76FE7">
        <w:rPr>
          <w:b/>
        </w:rPr>
        <w:t>trumieniu</w:t>
      </w:r>
      <w:r w:rsidR="00E85BBE">
        <w:rPr>
          <w:b/>
        </w:rPr>
        <w:t xml:space="preserve"> </w:t>
      </w:r>
      <w:r w:rsidR="00A21191">
        <w:rPr>
          <w:b/>
        </w:rPr>
        <w:t>III – Budownictwo Jednorodzinne</w:t>
      </w:r>
      <w:r w:rsidR="005D3DF1">
        <w:t xml:space="preserve">, których efektem jest </w:t>
      </w:r>
      <w:r w:rsidR="0047197E">
        <w:rPr>
          <w:b/>
        </w:rPr>
        <w:t>Demonstrator</w:t>
      </w:r>
      <w:r w:rsidR="005D3DF1" w:rsidRPr="00F76FE7">
        <w:rPr>
          <w:b/>
        </w:rPr>
        <w:t xml:space="preserve"> </w:t>
      </w:r>
      <w:r w:rsidR="005D3DF1">
        <w:t xml:space="preserve">(budynek demonstracyjny). </w:t>
      </w:r>
    </w:p>
    <w:p w14:paraId="19191C0A" w14:textId="77777777" w:rsidR="00110C5D" w:rsidRDefault="00110C5D" w:rsidP="00AE24E8">
      <w:pPr>
        <w:pStyle w:val="Tekstpodstawowy1"/>
        <w:ind w:left="426"/>
      </w:pPr>
    </w:p>
    <w:p w14:paraId="1587EE64" w14:textId="5119E7D8" w:rsidR="00AE24E8" w:rsidRPr="002A763B" w:rsidRDefault="00AE24E8" w:rsidP="00AE24E8">
      <w:pPr>
        <w:pStyle w:val="Nagwek21"/>
        <w:rPr>
          <w:rFonts w:cstheme="minorHAnsi"/>
        </w:rPr>
      </w:pPr>
      <w:r w:rsidRPr="00851C3B">
        <w:rPr>
          <w:rStyle w:val="Domylnaczcionkaakapitu1"/>
          <w:rFonts w:eastAsia="Calibri Light"/>
        </w:rPr>
        <w:t>WYMAGANIA</w:t>
      </w:r>
      <w:r w:rsidRPr="00851C3B">
        <w:t xml:space="preserve"> OBLIGATORYJNE DLA</w:t>
      </w:r>
      <w:r w:rsidRPr="006E63D3">
        <w:t xml:space="preserve"> </w:t>
      </w:r>
      <w:r w:rsidR="008121BA">
        <w:t>NIERUCHOMOŚCI</w:t>
      </w:r>
      <w:r w:rsidRPr="006E63D3">
        <w:t xml:space="preserve"> ORAZ PARTNERA STRATEGICZNEGO</w:t>
      </w:r>
      <w:r w:rsidR="007962E3">
        <w:t xml:space="preserve"> obowiązujące dla of</w:t>
      </w:r>
      <w:r w:rsidR="00002BC3">
        <w:t xml:space="preserve">ert składanych w strumieniu </w:t>
      </w:r>
      <w:r w:rsidR="00A21191">
        <w:t>II</w:t>
      </w:r>
      <w:r w:rsidR="00002BC3">
        <w:t>I – </w:t>
      </w:r>
      <w:r w:rsidR="007962E3">
        <w:t xml:space="preserve">Budownictwo </w:t>
      </w:r>
      <w:r w:rsidR="00A21191">
        <w:t xml:space="preserve">jednorodzinne 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1992"/>
        <w:gridCol w:w="2132"/>
        <w:gridCol w:w="7035"/>
        <w:gridCol w:w="1984"/>
      </w:tblGrid>
      <w:tr w:rsidR="006C7950" w14:paraId="143AC953" w14:textId="3097C1A4" w:rsidTr="39E7CE88">
        <w:trPr>
          <w:trHeight w:val="340"/>
          <w:tblHeader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12FD9" w14:textId="77777777" w:rsidR="006C7950" w:rsidRDefault="006C7950" w:rsidP="00356D24">
            <w:pPr>
              <w:pStyle w:val="Normalny1"/>
              <w:spacing w:before="0" w:line="240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5502D" w14:textId="77777777" w:rsidR="006C7950" w:rsidRDefault="006C7950" w:rsidP="00356D24">
            <w:pPr>
              <w:pStyle w:val="Normalny1"/>
              <w:spacing w:before="0" w:line="240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bookmarkStart w:id="0" w:name="RANGE!B2:D6"/>
            <w:r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  <w:bookmarkEnd w:id="0"/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1BEF7" w14:textId="77777777" w:rsidR="006C7950" w:rsidRDefault="006C7950" w:rsidP="00356D24">
            <w:pPr>
              <w:pStyle w:val="Normalny1"/>
              <w:spacing w:before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5DA4011F">
              <w:rPr>
                <w:b/>
                <w:bCs/>
                <w:color w:val="000000" w:themeColor="text1"/>
                <w:lang w:eastAsia="pl-PL"/>
              </w:rPr>
              <w:t>Nazwa Wymagania Obligatoryjnego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7E3CB" w14:textId="77777777" w:rsidR="006C7950" w:rsidRDefault="006C7950" w:rsidP="00356D24">
            <w:pPr>
              <w:pStyle w:val="Normalny1"/>
              <w:spacing w:before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5DA4011F">
              <w:rPr>
                <w:b/>
                <w:bCs/>
                <w:color w:val="000000" w:themeColor="text1"/>
                <w:lang w:eastAsia="pl-PL"/>
              </w:rPr>
              <w:t>Opis Wymagania Obligatoryjnego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</w:tcPr>
          <w:p w14:paraId="48EC90A3" w14:textId="39BA3996" w:rsidR="006C7950" w:rsidRPr="5DA4011F" w:rsidRDefault="00770539" w:rsidP="00356D24">
            <w:pPr>
              <w:pStyle w:val="Normalny1"/>
              <w:spacing w:before="0" w:line="240" w:lineRule="auto"/>
              <w:jc w:val="center"/>
              <w:rPr>
                <w:b/>
                <w:bCs/>
                <w:color w:val="000000" w:themeColor="text1"/>
                <w:lang w:eastAsia="pl-PL"/>
              </w:rPr>
            </w:pPr>
            <w:r>
              <w:rPr>
                <w:b/>
                <w:bCs/>
                <w:color w:val="000000" w:themeColor="text1"/>
                <w:lang w:eastAsia="pl-PL"/>
              </w:rPr>
              <w:t>Termin spełnienia wymagania</w:t>
            </w:r>
          </w:p>
        </w:tc>
      </w:tr>
      <w:tr w:rsidR="00C90DBF" w:rsidRPr="00BF3A92" w14:paraId="121CE1B6" w14:textId="367591CF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A422E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9AE0F" w14:textId="14ACCAC3" w:rsidR="00C90DBF" w:rsidRDefault="00C90DBF" w:rsidP="00C90DBF">
            <w:pPr>
              <w:pStyle w:val="Normalny1"/>
              <w:spacing w:before="0" w:line="240" w:lineRule="auto"/>
              <w:jc w:val="center"/>
            </w:pPr>
            <w:r>
              <w:rPr>
                <w:rStyle w:val="Domylnaczcionkaakapitu1"/>
                <w:b/>
                <w:color w:val="000000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75D00" w14:textId="4CA9817B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Powierzchnia Nieruchomości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7A40A" w14:textId="69E02122" w:rsidR="00C90DBF" w:rsidRDefault="00C90DBF" w:rsidP="00113E6E">
            <w:pPr>
              <w:pStyle w:val="Normalny1"/>
              <w:spacing w:before="0" w:line="240" w:lineRule="auto"/>
              <w:jc w:val="left"/>
              <w:rPr>
                <w:color w:val="000000"/>
                <w:lang w:eastAsia="pl-PL"/>
              </w:rPr>
            </w:pPr>
            <w:r w:rsidRPr="56AA5896">
              <w:rPr>
                <w:rStyle w:val="Domylnaczcionkaakapitu1"/>
                <w:color w:val="000000" w:themeColor="text1"/>
                <w:lang w:eastAsia="pl-PL"/>
              </w:rPr>
              <w:t xml:space="preserve">Wymaga się </w:t>
            </w:r>
            <w:r>
              <w:rPr>
                <w:rStyle w:val="Domylnaczcionkaakapitu1"/>
                <w:color w:val="000000" w:themeColor="text1"/>
                <w:lang w:eastAsia="pl-PL"/>
              </w:rPr>
              <w:t>aby powierzchnia Nieruchomości przeznaczonej pod realizację inwestycję  wynosiła</w:t>
            </w:r>
            <w:r w:rsidRPr="56AA5896">
              <w:rPr>
                <w:rStyle w:val="Domylnaczcionkaakapitu1"/>
                <w:color w:val="000000" w:themeColor="text1"/>
                <w:lang w:eastAsia="pl-PL"/>
              </w:rPr>
              <w:t xml:space="preserve"> min. </w:t>
            </w:r>
            <w:r w:rsidR="00113E6E">
              <w:rPr>
                <w:rStyle w:val="Domylnaczcionkaakapitu1"/>
                <w:color w:val="000000" w:themeColor="text1"/>
                <w:lang w:eastAsia="pl-PL"/>
              </w:rPr>
              <w:t>1</w:t>
            </w:r>
            <w:r w:rsidR="00113E6E" w:rsidRPr="56AA5896">
              <w:rPr>
                <w:rStyle w:val="Domylnaczcionkaakapitu1"/>
                <w:color w:val="000000" w:themeColor="text1"/>
                <w:lang w:eastAsia="pl-PL"/>
              </w:rPr>
              <w:t xml:space="preserve">000 </w:t>
            </w:r>
            <w:r w:rsidRPr="56AA5896">
              <w:rPr>
                <w:rStyle w:val="Domylnaczcionkaakapitu1"/>
                <w:color w:val="000000" w:themeColor="text1"/>
                <w:lang w:eastAsia="pl-PL"/>
              </w:rPr>
              <w:t>m</w:t>
            </w:r>
            <w:r w:rsidRPr="00C34902">
              <w:rPr>
                <w:rStyle w:val="Domylnaczcionkaakapitu1"/>
                <w:color w:val="000000" w:themeColor="text1"/>
                <w:vertAlign w:val="superscript"/>
                <w:lang w:eastAsia="pl-PL"/>
              </w:rPr>
              <w:t>2</w:t>
            </w:r>
            <w:r w:rsidRPr="00421D17">
              <w:rPr>
                <w:rStyle w:val="Domylnaczcionkaakapitu1"/>
                <w:color w:val="000000" w:themeColor="text1"/>
                <w:lang w:eastAsia="pl-PL"/>
              </w:rPr>
              <w:t>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7678ECF" w14:textId="1126A41C" w:rsidR="00C90DBF" w:rsidRPr="56AA5896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 w:themeColor="text1"/>
                <w:lang w:eastAsia="pl-PL"/>
              </w:rPr>
            </w:pPr>
            <w:r>
              <w:rPr>
                <w:rStyle w:val="Domylnaczcionkaakapitu1"/>
                <w:color w:val="000000" w:themeColor="text1"/>
                <w:lang w:eastAsia="pl-PL"/>
              </w:rPr>
              <w:t>W dniu złożenia oferty</w:t>
            </w:r>
          </w:p>
        </w:tc>
      </w:tr>
      <w:tr w:rsidR="00C90DBF" w:rsidRPr="00BF3A92" w14:paraId="71DE1E9E" w14:textId="3ADE8885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9B42C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1BD65" w14:textId="34C96F5E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>
              <w:rPr>
                <w:rStyle w:val="Domylnaczcionkaakapitu1"/>
                <w:b/>
                <w:color w:val="000000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BBB7D" w14:textId="2CDDAA3C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 w:themeColor="text1"/>
                <w:szCs w:val="20"/>
                <w:lang w:eastAsia="pl-PL"/>
              </w:rPr>
              <w:t>Kształt Nieruchomości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1FA5C" w14:textId="77777777" w:rsidR="00C90DBF" w:rsidRDefault="00C90DBF" w:rsidP="00113E6E">
            <w:pPr>
              <w:pStyle w:val="Normalny1"/>
              <w:spacing w:before="0" w:line="240" w:lineRule="auto"/>
              <w:jc w:val="left"/>
              <w:rPr>
                <w:ins w:id="1" w:author="Autor"/>
              </w:rPr>
            </w:pPr>
            <w:r>
              <w:t xml:space="preserve">Wymaga się, aby mniejszy wymiar Nieruchomości nie był mniejszy niż </w:t>
            </w:r>
            <w:r w:rsidR="00113E6E">
              <w:t xml:space="preserve">30 </w:t>
            </w:r>
            <w:r>
              <w:t>metrów a działka miała regularny prostokątny kształt i wymiary geometryczne umożliwiające montaż konstrukcji i pracę dźwigu.</w:t>
            </w:r>
          </w:p>
          <w:p w14:paraId="6EEAE296" w14:textId="77777777" w:rsidR="007A3FED" w:rsidRDefault="007A3FED" w:rsidP="00113E6E">
            <w:pPr>
              <w:pStyle w:val="Normalny1"/>
              <w:spacing w:before="0" w:line="240" w:lineRule="auto"/>
              <w:jc w:val="left"/>
              <w:rPr>
                <w:ins w:id="2" w:author="Autor"/>
              </w:rPr>
            </w:pPr>
          </w:p>
          <w:p w14:paraId="78445E2F" w14:textId="7BDD9383" w:rsidR="007A3FED" w:rsidRPr="00143B70" w:rsidRDefault="007A3FED" w:rsidP="00143B70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eastAsia="Calibri" w:cstheme="minorHAnsi"/>
                <w:szCs w:val="20"/>
              </w:rPr>
            </w:pPr>
            <w:ins w:id="3" w:author="Autor">
              <w:r w:rsidRPr="00143B70">
                <w:rPr>
                  <w:rFonts w:eastAsia="Calibri" w:cstheme="minorHAnsi"/>
                  <w:szCs w:val="20"/>
                  <w:u w:val="single"/>
                </w:rPr>
                <w:t xml:space="preserve">Uwaga! Dopuszcza się inny kształt nieruchomości oraz wymiary zewnętrzne pod warunkiem umiejscowienia w granicach nieruchomości wszystkich elementów zagospodarowania terenu wg </w:t>
              </w:r>
              <w:r w:rsidRPr="00143B70">
                <w:rPr>
                  <w:rFonts w:eastAsia="Calibri" w:cstheme="minorHAnsi"/>
                  <w:b/>
                  <w:bCs/>
                  <w:szCs w:val="20"/>
                  <w:u w:val="single"/>
                </w:rPr>
                <w:t>wszystkich</w:t>
              </w:r>
              <w:r w:rsidRPr="00143B70">
                <w:rPr>
                  <w:rFonts w:eastAsia="Calibri" w:cstheme="minorHAnsi"/>
                  <w:szCs w:val="20"/>
                  <w:u w:val="single"/>
                </w:rPr>
                <w:t xml:space="preserve"> 3 Koncepcji określonych</w:t>
              </w:r>
              <w:r w:rsidR="0050044F">
                <w:rPr>
                  <w:rFonts w:cstheme="minorHAnsi"/>
                  <w:szCs w:val="20"/>
                  <w:u w:val="single"/>
                </w:rPr>
                <w:t xml:space="preserve"> dla strumienia jednorodzinnego</w:t>
              </w:r>
              <w:r w:rsidRPr="00143B70">
                <w:rPr>
                  <w:rFonts w:eastAsia="Calibri" w:cstheme="minorHAnsi"/>
                  <w:szCs w:val="20"/>
                  <w:u w:val="single"/>
                </w:rPr>
                <w:t xml:space="preserve"> w zał. 4 do Ogłoszenia - Wyciągi z Koncepcji architektonicznych Wykonawców PCP zgodnie z obowiązującą podstawą planistyczną.</w:t>
              </w:r>
              <w:r w:rsidR="00830936">
                <w:rPr>
                  <w:rFonts w:cstheme="minorHAnsi"/>
                  <w:szCs w:val="20"/>
                  <w:u w:val="single"/>
                </w:rPr>
                <w:t xml:space="preserve"> Umiejscowienie budynków we wszystkich trzech wariantach należy dokonać na mapie zasadniczej i dołączyć do oferty.</w:t>
              </w:r>
            </w:ins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62830AF" w14:textId="4FBCA3EE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rPr>
                <w:rStyle w:val="Domylnaczcionkaakapitu1"/>
                <w:color w:val="000000" w:themeColor="text1"/>
                <w:lang w:eastAsia="pl-PL"/>
              </w:rPr>
              <w:t>W dniu złożenia oferty</w:t>
            </w:r>
          </w:p>
        </w:tc>
      </w:tr>
      <w:tr w:rsidR="00C90DBF" w:rsidRPr="00BF3A92" w14:paraId="1C95804A" w14:textId="4EE05F4C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6E975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6E52E" w14:textId="6AE1B47D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>
              <w:rPr>
                <w:rStyle w:val="Domylnaczcionkaakapitu1"/>
                <w:b/>
                <w:bCs/>
                <w:color w:val="000000" w:themeColor="text1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2C79E" w14:textId="37ABF156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8663219">
              <w:rPr>
                <w:color w:val="000000" w:themeColor="text1"/>
                <w:szCs w:val="20"/>
                <w:lang w:eastAsia="pl-PL"/>
              </w:rPr>
              <w:t>Podstawa planistyczna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C40B3" w14:textId="2E771D6B" w:rsidR="00C90DBF" w:rsidRDefault="00C90DBF" w:rsidP="00C90DBF">
            <w:pPr>
              <w:autoSpaceDN/>
              <w:textAlignment w:val="auto"/>
              <w:rPr>
                <w:rStyle w:val="Domylnaczcionkaakapitu1"/>
                <w:rFonts w:cstheme="minorHAnsi"/>
                <w:szCs w:val="20"/>
              </w:rPr>
            </w:pPr>
            <w:r>
              <w:t xml:space="preserve">Wymaga się aby Nieruchomość objęta była podstawą planistyczną umożliwiającą </w:t>
            </w:r>
            <w:r w:rsidRPr="008A3FBD">
              <w:t xml:space="preserve">realizację inwestycji </w:t>
            </w:r>
            <w:r w:rsidR="00232C01" w:rsidRPr="008664B8">
              <w:t xml:space="preserve">z uwzględnieniem wszystkich </w:t>
            </w:r>
            <w:r w:rsidR="004C7DC2" w:rsidRPr="008664B8">
              <w:t>wariantów określonych</w:t>
            </w:r>
            <w:r w:rsidR="00232C01" w:rsidRPr="008664B8">
              <w:t xml:space="preserve"> dla danego strumienia</w:t>
            </w:r>
            <w:r w:rsidRPr="008664B8">
              <w:t xml:space="preserve"> </w:t>
            </w:r>
            <w:r w:rsidR="0033133B">
              <w:t xml:space="preserve">w </w:t>
            </w:r>
            <w:r w:rsidR="003F7BD9">
              <w:t xml:space="preserve">zał. </w:t>
            </w:r>
            <w:r w:rsidR="00113E6E">
              <w:t xml:space="preserve">4 </w:t>
            </w:r>
            <w:r w:rsidR="003F7BD9">
              <w:t>do Ogłoszenia - Wyciągi</w:t>
            </w:r>
            <w:r w:rsidR="00232C01" w:rsidRPr="008A3FBD">
              <w:t xml:space="preserve"> z </w:t>
            </w:r>
            <w:r w:rsidRPr="008664B8">
              <w:t>Koncepcj</w:t>
            </w:r>
            <w:r w:rsidR="00232C01" w:rsidRPr="008A3FBD">
              <w:t>i</w:t>
            </w:r>
            <w:r w:rsidRPr="008664B8">
              <w:t xml:space="preserve"> architektoniczn</w:t>
            </w:r>
            <w:r w:rsidR="000F7B8C" w:rsidRPr="008A3FBD">
              <w:t xml:space="preserve">ych </w:t>
            </w:r>
            <w:r w:rsidR="00B311BD">
              <w:t>Wykonawców PCP</w:t>
            </w:r>
            <w:r w:rsidR="003B0F70" w:rsidRPr="008A3FBD">
              <w:t>.</w:t>
            </w:r>
            <w:r w:rsidRPr="008A3FBD">
              <w:t xml:space="preserve"> </w:t>
            </w:r>
            <w:r w:rsidRPr="008A3FBD">
              <w:rPr>
                <w:rStyle w:val="Domylnaczcionkaakapitu1"/>
                <w:rFonts w:cstheme="minorHAnsi"/>
                <w:szCs w:val="20"/>
              </w:rPr>
              <w:t>Wymaga się aby grunt nie był lasem w rozumieniu Ustawy z dnia 28 września 1991 r. o lasach</w:t>
            </w:r>
            <w:r w:rsidRPr="00785C31">
              <w:rPr>
                <w:rStyle w:val="Domylnaczcionkaakapitu1"/>
                <w:rFonts w:cstheme="minorHAnsi"/>
                <w:szCs w:val="20"/>
              </w:rPr>
              <w:t>.</w:t>
            </w:r>
            <w:ins w:id="4" w:author="Autor">
              <w:r w:rsidR="00846289">
                <w:rPr>
                  <w:rStyle w:val="Domylnaczcionkaakapitu1"/>
                  <w:rFonts w:cstheme="minorHAnsi"/>
                  <w:szCs w:val="20"/>
                </w:rPr>
                <w:t xml:space="preserve"> </w:t>
              </w:r>
              <w:r w:rsidR="00E50E05">
                <w:rPr>
                  <w:rStyle w:val="Domylnaczcionkaakapitu1"/>
                  <w:rFonts w:cstheme="minorHAnsi"/>
                  <w:szCs w:val="20"/>
                </w:rPr>
                <w:t xml:space="preserve">Na etapie składania wniosku </w:t>
              </w:r>
              <w:r w:rsidR="006E79A1">
                <w:rPr>
                  <w:rStyle w:val="Domylnaczcionkaakapitu1"/>
                  <w:rFonts w:cstheme="minorHAnsi"/>
                  <w:szCs w:val="20"/>
                </w:rPr>
                <w:t>nie</w:t>
              </w:r>
              <w:r w:rsidR="00E50E05">
                <w:rPr>
                  <w:rStyle w:val="Domylnaczcionkaakapitu1"/>
                  <w:rFonts w:cstheme="minorHAnsi"/>
                  <w:szCs w:val="20"/>
                </w:rPr>
                <w:t xml:space="preserve"> ma możliwości wyboru </w:t>
              </w:r>
              <w:r w:rsidR="002E6F5F">
                <w:rPr>
                  <w:rStyle w:val="Domylnaczcionkaakapitu1"/>
                  <w:rFonts w:cstheme="minorHAnsi"/>
                  <w:szCs w:val="20"/>
                </w:rPr>
                <w:t>budynku,</w:t>
              </w:r>
              <w:r w:rsidR="00E50E05">
                <w:rPr>
                  <w:rStyle w:val="Domylnaczcionkaakapitu1"/>
                  <w:rFonts w:cstheme="minorHAnsi"/>
                  <w:szCs w:val="20"/>
                </w:rPr>
                <w:t xml:space="preserve"> który zostanie zrealizowany na proponowanej </w:t>
              </w:r>
              <w:r w:rsidR="002E6F5F">
                <w:rPr>
                  <w:rStyle w:val="Domylnaczcionkaakapitu1"/>
                  <w:rFonts w:cstheme="minorHAnsi"/>
                  <w:szCs w:val="20"/>
                </w:rPr>
                <w:t>N</w:t>
              </w:r>
              <w:r w:rsidR="00E50E05">
                <w:rPr>
                  <w:rStyle w:val="Domylnaczcionkaakapitu1"/>
                  <w:rFonts w:cstheme="minorHAnsi"/>
                  <w:szCs w:val="20"/>
                </w:rPr>
                <w:t>ieruchomości</w:t>
              </w:r>
              <w:r w:rsidR="002E6F5F">
                <w:rPr>
                  <w:rStyle w:val="Domylnaczcionkaakapitu1"/>
                  <w:rFonts w:cstheme="minorHAnsi"/>
                  <w:szCs w:val="20"/>
                </w:rPr>
                <w:t>.</w:t>
              </w:r>
              <w:r w:rsidR="00E50E05">
                <w:rPr>
                  <w:rStyle w:val="Domylnaczcionkaakapitu1"/>
                  <w:rFonts w:cstheme="minorHAnsi"/>
                  <w:szCs w:val="20"/>
                </w:rPr>
                <w:t xml:space="preserve"> </w:t>
              </w:r>
              <w:r w:rsidR="002E6F5F">
                <w:rPr>
                  <w:rStyle w:val="Domylnaczcionkaakapitu1"/>
                  <w:rFonts w:cstheme="minorHAnsi"/>
                  <w:szCs w:val="20"/>
                </w:rPr>
                <w:t>P</w:t>
              </w:r>
              <w:r w:rsidR="00E50E05">
                <w:rPr>
                  <w:rStyle w:val="Domylnaczcionkaakapitu1"/>
                  <w:rFonts w:cstheme="minorHAnsi"/>
                  <w:szCs w:val="20"/>
                </w:rPr>
                <w:t xml:space="preserve">odstawa planistyczna nieruchomość musi </w:t>
              </w:r>
              <w:r w:rsidR="002E6F5F">
                <w:rPr>
                  <w:rStyle w:val="Domylnaczcionkaakapitu1"/>
                  <w:rFonts w:cstheme="minorHAnsi"/>
                  <w:szCs w:val="20"/>
                </w:rPr>
                <w:t>u</w:t>
              </w:r>
              <w:r w:rsidR="00E50E05">
                <w:rPr>
                  <w:rStyle w:val="Domylnaczcionkaakapitu1"/>
                  <w:rFonts w:cstheme="minorHAnsi"/>
                  <w:szCs w:val="20"/>
                </w:rPr>
                <w:t>możliw</w:t>
              </w:r>
              <w:r w:rsidR="002E6F5F">
                <w:rPr>
                  <w:rStyle w:val="Domylnaczcionkaakapitu1"/>
                  <w:rFonts w:cstheme="minorHAnsi"/>
                  <w:szCs w:val="20"/>
                </w:rPr>
                <w:t>i</w:t>
              </w:r>
              <w:r w:rsidR="002E6F5F">
                <w:rPr>
                  <w:rStyle w:val="Domylnaczcionkaakapitu1"/>
                </w:rPr>
                <w:t>ać</w:t>
              </w:r>
              <w:r w:rsidR="00E50E05">
                <w:rPr>
                  <w:rStyle w:val="Domylnaczcionkaakapitu1"/>
                  <w:rFonts w:cstheme="minorHAnsi"/>
                  <w:szCs w:val="20"/>
                </w:rPr>
                <w:t xml:space="preserve"> </w:t>
              </w:r>
              <w:r w:rsidR="002E6F5F">
                <w:rPr>
                  <w:rStyle w:val="Domylnaczcionkaakapitu1"/>
                  <w:rFonts w:cstheme="minorHAnsi"/>
                  <w:szCs w:val="20"/>
                </w:rPr>
                <w:t>wykonanie, budy</w:t>
              </w:r>
              <w:r w:rsidR="00794276">
                <w:rPr>
                  <w:rStyle w:val="Domylnaczcionkaakapitu1"/>
                  <w:rFonts w:cstheme="minorHAnsi"/>
                  <w:szCs w:val="20"/>
                </w:rPr>
                <w:t>nku</w:t>
              </w:r>
              <w:del w:id="5" w:author="Autor">
                <w:r w:rsidR="002E6F5F" w:rsidDel="00794276">
                  <w:rPr>
                    <w:rStyle w:val="Domylnaczcionkaakapitu1"/>
                    <w:rFonts w:cstheme="minorHAnsi"/>
                    <w:szCs w:val="20"/>
                  </w:rPr>
                  <w:delText>ń</w:delText>
                </w:r>
              </w:del>
              <w:r w:rsidR="00E50E05">
                <w:rPr>
                  <w:rStyle w:val="Domylnaczcionkaakapitu1"/>
                  <w:rFonts w:cstheme="minorHAnsi"/>
                  <w:szCs w:val="20"/>
                </w:rPr>
                <w:t xml:space="preserve"> wykonawcy nr 1</w:t>
              </w:r>
              <w:r w:rsidR="007A3FED">
                <w:rPr>
                  <w:rStyle w:val="Domylnaczcionkaakapitu1"/>
                  <w:rFonts w:cstheme="minorHAnsi"/>
                  <w:szCs w:val="20"/>
                </w:rPr>
                <w:t>,</w:t>
              </w:r>
              <w:r w:rsidR="00E50E05">
                <w:rPr>
                  <w:rStyle w:val="Domylnaczcionkaakapitu1"/>
                  <w:rFonts w:cstheme="minorHAnsi"/>
                  <w:szCs w:val="20"/>
                </w:rPr>
                <w:t xml:space="preserve"> budynku wykonawcy nr 2 </w:t>
              </w:r>
              <w:r w:rsidR="002E6F5F">
                <w:rPr>
                  <w:rStyle w:val="Domylnaczcionkaakapitu1"/>
                  <w:rFonts w:cstheme="minorHAnsi"/>
                  <w:szCs w:val="20"/>
                </w:rPr>
                <w:t xml:space="preserve">i budynku wykonawcy nr 3 </w:t>
              </w:r>
              <w:r w:rsidR="00794276">
                <w:t xml:space="preserve"> określonych w zał. 4 do Ogłoszenia - Wyciągi</w:t>
              </w:r>
              <w:r w:rsidR="00794276" w:rsidRPr="008A3FBD">
                <w:t xml:space="preserve"> z </w:t>
              </w:r>
              <w:r w:rsidR="00794276" w:rsidRPr="008664B8">
                <w:t>Koncepcj</w:t>
              </w:r>
              <w:r w:rsidR="00794276" w:rsidRPr="008A3FBD">
                <w:t>i</w:t>
              </w:r>
              <w:r w:rsidR="00794276" w:rsidRPr="008664B8">
                <w:t xml:space="preserve"> architektoniczn</w:t>
              </w:r>
              <w:r w:rsidR="00794276" w:rsidRPr="008A3FBD">
                <w:t xml:space="preserve">ych </w:t>
              </w:r>
              <w:r w:rsidR="00794276">
                <w:t>Wykonawców PCP</w:t>
              </w:r>
              <w:r w:rsidR="00794276" w:rsidRPr="008A3FBD">
                <w:t>.</w:t>
              </w:r>
              <w:del w:id="6" w:author="Autor">
                <w:r w:rsidR="006E79A1" w:rsidDel="00794276">
                  <w:rPr>
                    <w:rStyle w:val="Domylnaczcionkaakapitu1"/>
                    <w:rFonts w:cstheme="minorHAnsi"/>
                    <w:szCs w:val="20"/>
                  </w:rPr>
                  <w:delText>.</w:delText>
                </w:r>
              </w:del>
            </w:ins>
          </w:p>
          <w:p w14:paraId="7E54597F" w14:textId="77777777" w:rsidR="00BB2716" w:rsidRDefault="00BB2716" w:rsidP="003905D0">
            <w:pPr>
              <w:autoSpaceDN/>
              <w:textAlignment w:val="auto"/>
            </w:pPr>
          </w:p>
          <w:p w14:paraId="37F3080A" w14:textId="77777777" w:rsidR="00BB2716" w:rsidRDefault="00BB2716" w:rsidP="00113E6E">
            <w:pPr>
              <w:autoSpaceDN/>
              <w:textAlignment w:val="auto"/>
            </w:pPr>
            <w:r>
              <w:t xml:space="preserve">Wymaga się aby na nieruchomości możliwe było wzniesienie obiektu o łącznej wysokości do </w:t>
            </w:r>
            <w:r w:rsidR="00113E6E">
              <w:t xml:space="preserve">10 </w:t>
            </w:r>
            <w:r>
              <w:t>m</w:t>
            </w:r>
            <w:r w:rsidR="00113E6E">
              <w:t>.</w:t>
            </w:r>
          </w:p>
          <w:p w14:paraId="4E071C2E" w14:textId="77777777" w:rsidR="006C4636" w:rsidRDefault="006C4636" w:rsidP="00113E6E">
            <w:pPr>
              <w:autoSpaceDN/>
              <w:textAlignment w:val="auto"/>
            </w:pPr>
          </w:p>
          <w:p w14:paraId="2DE9E4AE" w14:textId="7CC978F2" w:rsidR="00E50E05" w:rsidDel="005C37AF" w:rsidRDefault="006C4636" w:rsidP="00113E6E">
            <w:pPr>
              <w:autoSpaceDN/>
              <w:textAlignment w:val="auto"/>
              <w:rPr>
                <w:del w:id="7" w:author="Autor"/>
                <w:rFonts w:cstheme="minorHAnsi"/>
                <w:szCs w:val="20"/>
                <w:u w:val="single"/>
              </w:rPr>
            </w:pPr>
            <w:r w:rsidRPr="00B74359">
              <w:rPr>
                <w:u w:val="single"/>
              </w:rPr>
              <w:t>Uwaga</w:t>
            </w:r>
            <w:ins w:id="8" w:author="Autor">
              <w:r w:rsidR="007A3FED">
                <w:rPr>
                  <w:u w:val="single"/>
                </w:rPr>
                <w:t xml:space="preserve"> 1</w:t>
              </w:r>
            </w:ins>
            <w:r w:rsidRPr="00B74359">
              <w:rPr>
                <w:u w:val="single"/>
              </w:rPr>
              <w:t xml:space="preserve">! Jako podstawę planistyczną na etapie składania oferty dopuszcza się </w:t>
            </w:r>
            <w:r w:rsidRPr="00B74359">
              <w:rPr>
                <w:rFonts w:cstheme="minorHAnsi"/>
                <w:szCs w:val="20"/>
                <w:u w:val="single"/>
              </w:rPr>
              <w:t>kopię wniosku o ustalenie warunków zabudowy złożonego zgodnie z właściwością miejscową pod warunkiem dostarczenia decyz</w:t>
            </w:r>
            <w:r>
              <w:rPr>
                <w:rFonts w:cstheme="minorHAnsi"/>
                <w:szCs w:val="20"/>
                <w:u w:val="single"/>
              </w:rPr>
              <w:t xml:space="preserve">ji o warunkach zabudowy do </w:t>
            </w:r>
            <w:ins w:id="9" w:author="Autor">
              <w:r w:rsidR="007A3FED">
                <w:rPr>
                  <w:rFonts w:cstheme="minorHAnsi"/>
                  <w:szCs w:val="20"/>
                  <w:u w:val="single"/>
                </w:rPr>
                <w:t>15</w:t>
              </w:r>
            </w:ins>
            <w:del w:id="10" w:author="Autor">
              <w:r w:rsidR="00BF07F8" w:rsidDel="002E37A1">
                <w:rPr>
                  <w:rFonts w:cstheme="minorHAnsi"/>
                  <w:szCs w:val="20"/>
                  <w:u w:val="single"/>
                </w:rPr>
                <w:delText>9</w:delText>
              </w:r>
            </w:del>
            <w:r>
              <w:rPr>
                <w:rFonts w:cstheme="minorHAnsi"/>
                <w:szCs w:val="20"/>
                <w:u w:val="single"/>
              </w:rPr>
              <w:t>.0</w:t>
            </w:r>
            <w:ins w:id="11" w:author="Autor">
              <w:r w:rsidR="007A3FED">
                <w:rPr>
                  <w:rFonts w:cstheme="minorHAnsi"/>
                  <w:szCs w:val="20"/>
                  <w:u w:val="single"/>
                </w:rPr>
                <w:t>6</w:t>
              </w:r>
            </w:ins>
            <w:del w:id="12" w:author="Autor">
              <w:r w:rsidR="00BF07F8" w:rsidDel="007A3FED">
                <w:rPr>
                  <w:rFonts w:cstheme="minorHAnsi"/>
                  <w:szCs w:val="20"/>
                  <w:u w:val="single"/>
                </w:rPr>
                <w:delText>5</w:delText>
              </w:r>
            </w:del>
            <w:r w:rsidRPr="00B74359">
              <w:rPr>
                <w:rFonts w:cstheme="minorHAnsi"/>
                <w:szCs w:val="20"/>
                <w:u w:val="single"/>
              </w:rPr>
              <w:t>.2022.</w:t>
            </w:r>
          </w:p>
          <w:p w14:paraId="4CA0F88F" w14:textId="566C62B6" w:rsidR="005C37AF" w:rsidRDefault="005C37AF" w:rsidP="00113E6E">
            <w:pPr>
              <w:autoSpaceDN/>
              <w:textAlignment w:val="auto"/>
              <w:rPr>
                <w:ins w:id="13" w:author="Autor"/>
              </w:rPr>
            </w:pPr>
          </w:p>
          <w:p w14:paraId="1D3F2275" w14:textId="77777777" w:rsidR="005C37AF" w:rsidRDefault="005C37AF" w:rsidP="00113E6E">
            <w:pPr>
              <w:autoSpaceDN/>
              <w:textAlignment w:val="auto"/>
              <w:rPr>
                <w:ins w:id="14" w:author="Autor"/>
                <w:rFonts w:cstheme="minorHAnsi"/>
                <w:szCs w:val="20"/>
                <w:u w:val="single"/>
              </w:rPr>
            </w:pPr>
          </w:p>
          <w:p w14:paraId="5D965102" w14:textId="4A43A839" w:rsidR="00794276" w:rsidRDefault="007A3FED" w:rsidP="00794276">
            <w:pPr>
              <w:autoSpaceDE w:val="0"/>
              <w:rPr>
                <w:ins w:id="15" w:author="Autor"/>
                <w:rFonts w:eastAsiaTheme="minorHAnsi" w:cs="Calibri"/>
                <w:szCs w:val="20"/>
                <w:lang w:eastAsia="pl-PL"/>
              </w:rPr>
            </w:pPr>
            <w:ins w:id="16" w:author="Autor">
              <w:r w:rsidRPr="00B74359">
                <w:rPr>
                  <w:u w:val="single"/>
                </w:rPr>
                <w:t>Uwaga</w:t>
              </w:r>
              <w:r>
                <w:rPr>
                  <w:u w:val="single"/>
                </w:rPr>
                <w:t xml:space="preserve"> 2</w:t>
              </w:r>
              <w:r w:rsidRPr="00B74359">
                <w:rPr>
                  <w:u w:val="single"/>
                </w:rPr>
                <w:t>!</w:t>
              </w:r>
              <w:r w:rsidR="00794276" w:rsidRPr="00143B70">
                <w:rPr>
                  <w:u w:val="single"/>
                </w:rPr>
                <w:t xml:space="preserve"> Jako podstawę planistyczną na etapie składania oferty dopuszcza się kopię uchwały o przystąpieniu do zmiany miejscowego planu zagospodarowania przestrzennego pod warunkiem przyjęcia uchwały w sprawie zmiany miejscowego planu zagospodarowania przestrzennego do 30.09.2022</w:t>
              </w:r>
              <w:r w:rsidR="00794276">
                <w:rPr>
                  <w:szCs w:val="20"/>
                  <w:lang w:eastAsia="pl-PL"/>
                </w:rPr>
                <w:t>.</w:t>
              </w:r>
            </w:ins>
          </w:p>
          <w:p w14:paraId="2C40B937" w14:textId="5D835F69" w:rsidR="004C7DC2" w:rsidRPr="00772551" w:rsidRDefault="004C7DC2" w:rsidP="00113E6E">
            <w:pPr>
              <w:autoSpaceDN/>
              <w:textAlignment w:val="auto"/>
              <w:rPr>
                <w:rStyle w:val="Domylnaczcionkaakapitu1"/>
              </w:rPr>
            </w:pPr>
            <w:del w:id="17" w:author="Autor">
              <w:r w:rsidRPr="00794276" w:rsidDel="00794276">
                <w:rPr>
                  <w:u w:val="single"/>
                </w:rPr>
                <w:delText xml:space="preserve">W przypadku gdy podstawę planistyczną stanowi miejscowy plan zagospodarowania terenu podlegający procesowi zmiany w dniu składania oferty, dopuszcza się </w:delText>
              </w:r>
              <w:r w:rsidRPr="00794276" w:rsidDel="005C37AF">
                <w:rPr>
                  <w:u w:val="single"/>
                </w:rPr>
                <w:delText xml:space="preserve">projekt </w:delText>
              </w:r>
              <w:r w:rsidRPr="00794276" w:rsidDel="00794276">
                <w:rPr>
                  <w:u w:val="single"/>
                </w:rPr>
                <w:delText>zmiany planu pod warunkiem</w:delText>
              </w:r>
              <w:r w:rsidRPr="00794276" w:rsidDel="005C37AF">
                <w:rPr>
                  <w:u w:val="single"/>
                </w:rPr>
                <w:delText>, że uchwalenie projektu nastąpi nie później niż</w:delText>
              </w:r>
              <w:r w:rsidR="00846289" w:rsidRPr="00794276" w:rsidDel="005C37AF">
                <w:rPr>
                  <w:u w:val="single"/>
                </w:rPr>
                <w:delText>….</w:delText>
              </w:r>
            </w:del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0B4C985" w14:textId="2B0E32CB" w:rsidR="00C90DBF" w:rsidRDefault="00C90DBF" w:rsidP="00C90DBF">
            <w:pPr>
              <w:autoSpaceDN/>
              <w:textAlignment w:val="auto"/>
            </w:pPr>
            <w:r>
              <w:rPr>
                <w:rStyle w:val="Domylnaczcionkaakapitu1"/>
                <w:color w:val="000000" w:themeColor="text1"/>
                <w:lang w:eastAsia="pl-PL"/>
              </w:rPr>
              <w:t>W dniu złożenia oferty</w:t>
            </w:r>
          </w:p>
        </w:tc>
      </w:tr>
      <w:tr w:rsidR="00C90DBF" w:rsidRPr="00BF3A92" w14:paraId="2D25D6C6" w14:textId="02A39DCE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763DA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E66AD" w14:textId="5A73023E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>
              <w:rPr>
                <w:rStyle w:val="Domylnaczcionkaakapitu1"/>
                <w:b/>
                <w:color w:val="000000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C5FBCC" w14:textId="0AAC7421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Status prawny Nieruchomości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59B22D" w14:textId="50B683C6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>Wymaga się aby Nieruchomość nie była obciążona roszczeniami osób trzecich, w szczególności obciążeniami takimi jak hipoteka lub inne obciążenia rzeczowe lub umowne</w:t>
            </w:r>
            <w:r w:rsidR="000821AB">
              <w:t>, które uniemożliwiają wykonanie na niej Demonstratora zgodnie z Ogłoszeniem i Umową lub późniejsze korzystanie z niego zgodnie z przeznaczeniem</w:t>
            </w:r>
            <w:r>
              <w:t xml:space="preserve">. 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9E99AF0" w14:textId="7BC14F54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rPr>
                <w:rStyle w:val="Domylnaczcionkaakapitu1"/>
                <w:color w:val="000000" w:themeColor="text1"/>
                <w:lang w:eastAsia="pl-PL"/>
              </w:rPr>
              <w:t>W dniu złożenia oferty</w:t>
            </w:r>
          </w:p>
        </w:tc>
      </w:tr>
      <w:tr w:rsidR="00C90DBF" w:rsidRPr="00BF3A92" w14:paraId="5C551C53" w14:textId="71E9BE61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451F9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99EDE" w14:textId="073E4E0E" w:rsidR="00C90DBF" w:rsidRDefault="00C90DBF" w:rsidP="00C90DBF">
            <w:pPr>
              <w:pStyle w:val="Normalny1"/>
              <w:spacing w:before="0" w:line="240" w:lineRule="auto"/>
              <w:jc w:val="center"/>
            </w:pPr>
            <w:r>
              <w:rPr>
                <w:rStyle w:val="Domylnaczcionkaakapitu1"/>
                <w:b/>
                <w:color w:val="000000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06339" w14:textId="64A152EF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Warunki gruntowe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047D4" w14:textId="1F5DC498" w:rsidR="00C90DBF" w:rsidRDefault="00C90DBF" w:rsidP="00C90DBF">
            <w:pPr>
              <w:autoSpaceDE w:val="0"/>
              <w:adjustRightInd w:val="0"/>
              <w:textAlignment w:val="auto"/>
            </w:pPr>
            <w:r>
              <w:t xml:space="preserve">Wymaga się aby Nieruchomość posiadała </w:t>
            </w:r>
            <w:r w:rsidRPr="00421D17">
              <w:t>proste warunki gruntowe umożliwiające bezpośredni</w:t>
            </w:r>
            <w:r w:rsidRPr="00D56ED6">
              <w:t>e posadowienie obiektu (zgodnie</w:t>
            </w:r>
            <w:r>
              <w:t xml:space="preserve"> </w:t>
            </w:r>
            <w:r w:rsidRPr="00421D17">
              <w:t>z I lub II kategorią geotechniczną obiektu</w:t>
            </w:r>
            <w:r>
              <w:t>) zgodnie z Rozporządzeniem Ministra transportu, budownictwa i gospodarki morskiej z dnia 25 kwietnia 2012 r. (z późn. zmianami) w sprawie ustalania geotechnicznych warunków posadawiania obiektów budowlanych.</w:t>
            </w:r>
          </w:p>
          <w:p w14:paraId="66BFFD31" w14:textId="77777777" w:rsidR="00C90DBF" w:rsidRDefault="00C90DBF" w:rsidP="00C90DBF">
            <w:pPr>
              <w:autoSpaceDE w:val="0"/>
              <w:adjustRightInd w:val="0"/>
              <w:textAlignment w:val="auto"/>
            </w:pPr>
          </w:p>
          <w:p w14:paraId="08779F63" w14:textId="7ACE6444" w:rsidR="00C90DBF" w:rsidRDefault="00C90DBF" w:rsidP="00C90DBF">
            <w:pPr>
              <w:autoSpaceDE w:val="0"/>
              <w:adjustRightInd w:val="0"/>
              <w:textAlignment w:val="auto"/>
            </w:pPr>
            <w:r>
              <w:lastRenderedPageBreak/>
              <w:t>Wymaga się aby teren, na którym znajduje się Nieruchomość był płaski tj. bez znaczących różnic wysokości</w:t>
            </w:r>
            <w:r w:rsidR="006E7A13">
              <w:t xml:space="preserve"> nieprzekraczających 5%.</w:t>
            </w:r>
          </w:p>
          <w:p w14:paraId="4DF10D46" w14:textId="77777777" w:rsidR="00C80B1D" w:rsidRDefault="00C80B1D" w:rsidP="00C90DBF">
            <w:pPr>
              <w:autoSpaceDE w:val="0"/>
              <w:adjustRightInd w:val="0"/>
              <w:textAlignment w:val="auto"/>
            </w:pPr>
          </w:p>
          <w:p w14:paraId="745C0B36" w14:textId="77777777" w:rsidR="00C80B1D" w:rsidRDefault="00C80B1D" w:rsidP="00C90DBF">
            <w:pPr>
              <w:autoSpaceDE w:val="0"/>
              <w:adjustRightInd w:val="0"/>
              <w:textAlignment w:val="auto"/>
            </w:pPr>
            <w:r>
              <w:t>Wymaga się aby na Nieruchomości nie występowały stanowiska archeologiczne.</w:t>
            </w:r>
          </w:p>
          <w:p w14:paraId="184F1227" w14:textId="77777777" w:rsidR="00850016" w:rsidRDefault="00850016" w:rsidP="00C90DBF">
            <w:pPr>
              <w:autoSpaceDE w:val="0"/>
              <w:adjustRightInd w:val="0"/>
              <w:textAlignment w:val="auto"/>
            </w:pPr>
          </w:p>
          <w:p w14:paraId="19634FF8" w14:textId="77777777" w:rsidR="00850016" w:rsidRDefault="00850016" w:rsidP="00C90DBF">
            <w:pPr>
              <w:autoSpaceDE w:val="0"/>
              <w:adjustRightInd w:val="0"/>
              <w:textAlignment w:val="auto"/>
            </w:pPr>
            <w:r>
              <w:t>Uwaga: W przypadku zawarcia Umowy z wybranym Partnerem Strategicznym należy dostarczyć w terminie 60 dni od dnia jej zawarcia następujące dokumenty:</w:t>
            </w:r>
          </w:p>
          <w:p w14:paraId="5D226540" w14:textId="77777777" w:rsidR="00850016" w:rsidRPr="009F4729" w:rsidRDefault="00850016" w:rsidP="00850016">
            <w:pPr>
              <w:pStyle w:val="Normalny1"/>
              <w:numPr>
                <w:ilvl w:val="0"/>
                <w:numId w:val="65"/>
              </w:numPr>
              <w:spacing w:line="240" w:lineRule="auto"/>
              <w:rPr>
                <w:szCs w:val="20"/>
              </w:rPr>
            </w:pPr>
            <w:r>
              <w:t xml:space="preserve">Opis z </w:t>
            </w:r>
            <w:r w:rsidRPr="009F4729">
              <w:rPr>
                <w:szCs w:val="20"/>
              </w:rPr>
              <w:t>określeni</w:t>
            </w:r>
            <w:r>
              <w:rPr>
                <w:szCs w:val="20"/>
              </w:rPr>
              <w:t xml:space="preserve">em </w:t>
            </w:r>
            <w:r w:rsidRPr="009F4729">
              <w:rPr>
                <w:szCs w:val="20"/>
              </w:rPr>
              <w:t>geotechnicznych warunków posadowienia budynków</w:t>
            </w:r>
            <w:r>
              <w:rPr>
                <w:szCs w:val="20"/>
              </w:rPr>
              <w:t xml:space="preserve"> </w:t>
            </w:r>
            <w:r w:rsidRPr="009F4729">
              <w:rPr>
                <w:szCs w:val="20"/>
              </w:rPr>
              <w:t>zgodnie z</w:t>
            </w:r>
            <w:r>
              <w:rPr>
                <w:szCs w:val="20"/>
              </w:rPr>
              <w:t xml:space="preserve"> </w:t>
            </w:r>
            <w:r w:rsidRPr="009F4729">
              <w:rPr>
                <w:szCs w:val="20"/>
              </w:rPr>
              <w:t>Rozporządzeniem Ministra Transportu, Budownictwa i Gospodarki Morskiej z dnia 25 kwietnia 2012 roku w sprawie ustalenia geotechnicznych warunków posadowienia obiektów budowlanych (Dz.U. z 2012 roku poz. 463) polegających  na:</w:t>
            </w:r>
          </w:p>
          <w:p w14:paraId="0B93276A" w14:textId="77777777" w:rsidR="00850016" w:rsidRPr="009F4729" w:rsidRDefault="00850016" w:rsidP="00850016">
            <w:pPr>
              <w:pStyle w:val="Normalny1"/>
              <w:numPr>
                <w:ilvl w:val="0"/>
                <w:numId w:val="66"/>
              </w:numPr>
              <w:spacing w:before="0" w:line="240" w:lineRule="auto"/>
              <w:ind w:left="1066" w:hanging="357"/>
              <w:rPr>
                <w:szCs w:val="20"/>
              </w:rPr>
            </w:pPr>
            <w:r w:rsidRPr="009F4729">
              <w:rPr>
                <w:szCs w:val="20"/>
              </w:rPr>
              <w:t>zaliczeniu obiektu budowlanego do odpowiedniej kategorii geotechnicznej;</w:t>
            </w:r>
          </w:p>
          <w:p w14:paraId="275BB4D9" w14:textId="77777777" w:rsidR="00850016" w:rsidRPr="009F4729" w:rsidRDefault="00850016" w:rsidP="00850016">
            <w:pPr>
              <w:pStyle w:val="Normalny1"/>
              <w:numPr>
                <w:ilvl w:val="0"/>
                <w:numId w:val="66"/>
              </w:numPr>
              <w:spacing w:before="0" w:line="240" w:lineRule="auto"/>
              <w:ind w:left="1066" w:hanging="357"/>
              <w:rPr>
                <w:szCs w:val="20"/>
              </w:rPr>
            </w:pPr>
            <w:r w:rsidRPr="009F4729">
              <w:rPr>
                <w:szCs w:val="20"/>
              </w:rPr>
              <w:t>określeniu nośności, przemieszczeń i ogólnej stateczności podłoża gruntowego;</w:t>
            </w:r>
          </w:p>
          <w:p w14:paraId="0435AA2C" w14:textId="0CD90F26" w:rsidR="00850016" w:rsidRDefault="00850016" w:rsidP="00850016">
            <w:pPr>
              <w:pStyle w:val="Normalny1"/>
              <w:numPr>
                <w:ilvl w:val="0"/>
                <w:numId w:val="66"/>
              </w:numPr>
              <w:spacing w:before="0" w:line="240" w:lineRule="auto"/>
              <w:ind w:left="1066" w:hanging="357"/>
              <w:rPr>
                <w:szCs w:val="20"/>
              </w:rPr>
            </w:pPr>
            <w:r w:rsidRPr="009F4729">
              <w:rPr>
                <w:szCs w:val="20"/>
              </w:rPr>
              <w:t>ocenie stopnia zanieczyszczenia podłoża gruntowego i doboru metody oczyszczania gruntów</w:t>
            </w:r>
            <w:r w:rsidR="001A13D5">
              <w:rPr>
                <w:szCs w:val="20"/>
              </w:rPr>
              <w:t>;</w:t>
            </w:r>
            <w:r w:rsidRPr="009F4729">
              <w:rPr>
                <w:szCs w:val="20"/>
              </w:rPr>
              <w:t xml:space="preserve"> </w:t>
            </w:r>
          </w:p>
          <w:p w14:paraId="19CE1C73" w14:textId="7BE1A9F6" w:rsidR="00850016" w:rsidRPr="009F4729" w:rsidRDefault="001A13D5" w:rsidP="00850016">
            <w:pPr>
              <w:pStyle w:val="Normalny1"/>
              <w:numPr>
                <w:ilvl w:val="0"/>
                <w:numId w:val="66"/>
              </w:numPr>
              <w:spacing w:before="0" w:line="240" w:lineRule="auto"/>
              <w:ind w:left="1066" w:hanging="357"/>
              <w:rPr>
                <w:szCs w:val="20"/>
              </w:rPr>
            </w:pPr>
            <w:r w:rsidRPr="009F4729">
              <w:rPr>
                <w:szCs w:val="20"/>
              </w:rPr>
              <w:t>oraz</w:t>
            </w:r>
            <w:r>
              <w:rPr>
                <w:szCs w:val="20"/>
              </w:rPr>
              <w:t xml:space="preserve"> </w:t>
            </w:r>
            <w:r w:rsidR="00850016">
              <w:rPr>
                <w:szCs w:val="20"/>
              </w:rPr>
              <w:t>wykonaniu profilu geologicznego/geotechnicznego gruntu na podstawie min. 3 otworów, z określeniem możliwości posadowienia projektowanego budynku na podstawie koncepcji projektowych przekazanych przez Zamawiającego, potwierdzających możliwość zabudowy</w:t>
            </w:r>
            <w:r>
              <w:rPr>
                <w:szCs w:val="20"/>
              </w:rPr>
              <w:t>.</w:t>
            </w:r>
          </w:p>
          <w:p w14:paraId="13261FAD" w14:textId="7E26DF05" w:rsidR="00850016" w:rsidRDefault="00850016" w:rsidP="00850016">
            <w:pPr>
              <w:pStyle w:val="Normalny1"/>
              <w:numPr>
                <w:ilvl w:val="0"/>
                <w:numId w:val="65"/>
              </w:num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Wynik </w:t>
            </w:r>
            <w:r w:rsidRPr="009F4729">
              <w:rPr>
                <w:szCs w:val="20"/>
              </w:rPr>
              <w:t>badani</w:t>
            </w:r>
            <w:r>
              <w:rPr>
                <w:szCs w:val="20"/>
              </w:rPr>
              <w:t>a</w:t>
            </w:r>
            <w:r w:rsidRPr="009F4729">
              <w:rPr>
                <w:szCs w:val="20"/>
              </w:rPr>
              <w:t xml:space="preserve"> zanieczyszczenia gruntu</w:t>
            </w:r>
            <w:r>
              <w:rPr>
                <w:szCs w:val="20"/>
              </w:rPr>
              <w:t xml:space="preserve"> </w:t>
            </w:r>
            <w:r w:rsidRPr="009F4729">
              <w:rPr>
                <w:szCs w:val="20"/>
              </w:rPr>
              <w:t xml:space="preserve">zgodnie z Rozporządzeniem Ministra Środowiska w sprawie sposobu prowadzenia oceny zanieczyszczenia powierzchni ziemi z 5 września 2016 r. (Dz.U. 2016 poz. 1395), </w:t>
            </w:r>
            <w:r w:rsidR="001A13D5">
              <w:rPr>
                <w:szCs w:val="20"/>
              </w:rPr>
              <w:t>obejmujący</w:t>
            </w:r>
            <w:r w:rsidR="001A13D5" w:rsidRPr="009F4729">
              <w:rPr>
                <w:szCs w:val="20"/>
              </w:rPr>
              <w:t xml:space="preserve"> </w:t>
            </w:r>
            <w:r w:rsidRPr="009F4729">
              <w:rPr>
                <w:szCs w:val="20"/>
              </w:rPr>
              <w:t>następujące czynności:</w:t>
            </w:r>
            <w:r>
              <w:rPr>
                <w:szCs w:val="20"/>
              </w:rPr>
              <w:t xml:space="preserve"> </w:t>
            </w:r>
            <w:r w:rsidRPr="009F4729">
              <w:rPr>
                <w:szCs w:val="20"/>
              </w:rPr>
              <w:t>1) Ustalenie działalności mogącej być przyczyną zanieczyszczenia na danym terenie</w:t>
            </w:r>
            <w:r>
              <w:rPr>
                <w:szCs w:val="20"/>
              </w:rPr>
              <w:t xml:space="preserve"> </w:t>
            </w:r>
            <w:r w:rsidRPr="009F4729">
              <w:rPr>
                <w:szCs w:val="20"/>
              </w:rPr>
              <w:t>2) Ustalenie listy substancji powodujących ryzyko, których wystąpienie w glebie lub ziemi jest spodziewane na danym terenie.</w:t>
            </w:r>
          </w:p>
          <w:p w14:paraId="3717400C" w14:textId="77777777" w:rsidR="00850016" w:rsidRDefault="00850016" w:rsidP="00850016">
            <w:pPr>
              <w:pStyle w:val="Normalny1"/>
              <w:numPr>
                <w:ilvl w:val="0"/>
                <w:numId w:val="65"/>
              </w:num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Sprawozdanie z </w:t>
            </w:r>
            <w:r w:rsidRPr="00C54085">
              <w:rPr>
                <w:szCs w:val="20"/>
              </w:rPr>
              <w:t>pob</w:t>
            </w:r>
            <w:r>
              <w:rPr>
                <w:szCs w:val="20"/>
              </w:rPr>
              <w:t>oru</w:t>
            </w:r>
            <w:r w:rsidRPr="00C54085">
              <w:rPr>
                <w:szCs w:val="20"/>
              </w:rPr>
              <w:t xml:space="preserve"> prób zbiorczych w celu analizy chemicznej określającej następujące wskaźniki zanieczyszczeń:</w:t>
            </w:r>
            <w:r>
              <w:rPr>
                <w:szCs w:val="20"/>
              </w:rPr>
              <w:t xml:space="preserve"> </w:t>
            </w:r>
            <w:r w:rsidRPr="00C54085">
              <w:rPr>
                <w:szCs w:val="20"/>
              </w:rPr>
              <w:t>metale ciężkie: arsen, bar, chrom, cyna, kadm, kobalt, miedź, nikiel, ołów, rtęć, oleju mineralnego – suma (węglowodory C6-C12)</w:t>
            </w:r>
            <w:r>
              <w:rPr>
                <w:szCs w:val="20"/>
              </w:rPr>
              <w:t xml:space="preserve">; </w:t>
            </w:r>
            <w:r w:rsidRPr="00931969">
              <w:rPr>
                <w:szCs w:val="20"/>
              </w:rPr>
              <w:t>wielopierścieniowe węglowodory aromatyczne (WWA),- badanie chemiczne w laboratorium akredytowanym,</w:t>
            </w:r>
          </w:p>
          <w:p w14:paraId="14AD6DAC" w14:textId="5395DB9F" w:rsidR="00850016" w:rsidRPr="00850016" w:rsidRDefault="00850016" w:rsidP="77DDDE09">
            <w:pPr>
              <w:pStyle w:val="Normalny1"/>
              <w:numPr>
                <w:ilvl w:val="0"/>
                <w:numId w:val="65"/>
              </w:numPr>
              <w:spacing w:line="240" w:lineRule="auto"/>
            </w:pPr>
            <w:r>
              <w:t>W przypadku wystąpienia zanieczyszczeń należy wymagane wskazanie szacunkowego kosztu rekultywacji badanej nieruchomości.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F39943D" w14:textId="0F767030" w:rsidR="00C90DBF" w:rsidRDefault="00C90DBF" w:rsidP="00C90DBF">
            <w:pPr>
              <w:autoSpaceDE w:val="0"/>
              <w:adjustRightInd w:val="0"/>
              <w:textAlignment w:val="auto"/>
            </w:pPr>
            <w:r>
              <w:rPr>
                <w:rStyle w:val="Domylnaczcionkaakapitu1"/>
                <w:color w:val="000000" w:themeColor="text1"/>
                <w:lang w:eastAsia="pl-PL"/>
              </w:rPr>
              <w:lastRenderedPageBreak/>
              <w:t>W dniu złożenia oferty</w:t>
            </w:r>
          </w:p>
        </w:tc>
      </w:tr>
      <w:tr w:rsidR="006E7A13" w14:paraId="647A96A7" w14:textId="77777777" w:rsidTr="39E7CE88">
        <w:trPr>
          <w:trHeight w:val="603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01801" w14:textId="77777777" w:rsidR="006E7A13" w:rsidRPr="00FF3AB0" w:rsidRDefault="006E7A13" w:rsidP="006E7A13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5D760" w14:textId="1835A759" w:rsidR="006E7A13" w:rsidRDefault="006E7A13" w:rsidP="006E7A13">
            <w:pPr>
              <w:pStyle w:val="Normalny1"/>
              <w:spacing w:line="240" w:lineRule="auto"/>
              <w:jc w:val="center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>
              <w:rPr>
                <w:rStyle w:val="Domylnaczcionkaakapitu1"/>
                <w:b/>
                <w:color w:val="000000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43EC4" w14:textId="517DE2F2" w:rsidR="006E7A13" w:rsidRDefault="006E7A13" w:rsidP="006E7A13">
            <w:pPr>
              <w:pStyle w:val="Normalny1"/>
              <w:spacing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>
              <w:rPr>
                <w:color w:val="000000" w:themeColor="text1"/>
                <w:szCs w:val="20"/>
                <w:lang w:eastAsia="pl-PL"/>
              </w:rPr>
              <w:t>Hałas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8A438" w14:textId="0DC9A742" w:rsidR="006E7A13" w:rsidRPr="1E2562F6" w:rsidRDefault="003905D0">
            <w:pPr>
              <w:pStyle w:val="Normalny1"/>
              <w:spacing w:line="240" w:lineRule="auto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Wymaga się </w:t>
            </w:r>
            <w:r w:rsidR="006E7A13">
              <w:rPr>
                <w:szCs w:val="20"/>
              </w:rPr>
              <w:t xml:space="preserve">na terenie Nieruchomości </w:t>
            </w:r>
            <w:r>
              <w:rPr>
                <w:szCs w:val="20"/>
              </w:rPr>
              <w:t xml:space="preserve">nieprzekraczania dopuszczalnych poziomów </w:t>
            </w:r>
            <w:r w:rsidR="002B3914">
              <w:rPr>
                <w:szCs w:val="20"/>
              </w:rPr>
              <w:t>hałasu</w:t>
            </w:r>
            <w:r>
              <w:rPr>
                <w:szCs w:val="20"/>
              </w:rPr>
              <w:t xml:space="preserve"> określonych</w:t>
            </w:r>
            <w:r w:rsidR="002B3914">
              <w:rPr>
                <w:szCs w:val="20"/>
              </w:rPr>
              <w:t xml:space="preserve"> w </w:t>
            </w:r>
            <w:r w:rsidR="002B3914" w:rsidRPr="00F76FE7">
              <w:rPr>
                <w:szCs w:val="20"/>
              </w:rPr>
              <w:t>Rozporządzeniu Ministra Środowiska z dnia 14 czerwca 2007 r. w sprawie dopuszczalnych poziomów hałasu w środowisku (z późn. zm.)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390C8F8" w14:textId="085F8893" w:rsidR="006E7A13" w:rsidRDefault="006E7A13" w:rsidP="006E7A13">
            <w:pPr>
              <w:pStyle w:val="Normalny1"/>
              <w:spacing w:line="240" w:lineRule="auto"/>
              <w:jc w:val="left"/>
              <w:rPr>
                <w:rStyle w:val="Domylnaczcionkaakapitu1"/>
                <w:color w:val="000000" w:themeColor="text1"/>
                <w:lang w:eastAsia="pl-PL"/>
              </w:rPr>
            </w:pPr>
            <w:r>
              <w:rPr>
                <w:rStyle w:val="Domylnaczcionkaakapitu1"/>
                <w:color w:val="000000" w:themeColor="text1"/>
                <w:lang w:eastAsia="pl-PL"/>
              </w:rPr>
              <w:t>W dniu złożenia oferty</w:t>
            </w:r>
          </w:p>
        </w:tc>
      </w:tr>
      <w:tr w:rsidR="003905D0" w14:paraId="66D78831" w14:textId="77777777" w:rsidTr="39E7CE88">
        <w:trPr>
          <w:trHeight w:val="603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7FAE1" w14:textId="77777777" w:rsidR="003905D0" w:rsidRPr="00FF3AB0" w:rsidRDefault="003905D0" w:rsidP="003905D0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1061B3" w14:textId="4FC08A1C" w:rsidR="003905D0" w:rsidRDefault="003905D0" w:rsidP="003905D0">
            <w:pPr>
              <w:pStyle w:val="Normalny1"/>
              <w:spacing w:line="240" w:lineRule="auto"/>
              <w:jc w:val="center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>
              <w:rPr>
                <w:rStyle w:val="Domylnaczcionkaakapitu1"/>
                <w:b/>
                <w:color w:val="000000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119AC" w14:textId="157C41CD" w:rsidR="003905D0" w:rsidRDefault="003905D0" w:rsidP="003905D0">
            <w:pPr>
              <w:pStyle w:val="Normalny1"/>
              <w:spacing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>
              <w:rPr>
                <w:color w:val="000000" w:themeColor="text1"/>
                <w:szCs w:val="20"/>
                <w:lang w:eastAsia="pl-PL"/>
              </w:rPr>
              <w:t>Zacienienie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2A8E3" w14:textId="1C86D9A9" w:rsidR="003905D0" w:rsidRPr="1E2562F6" w:rsidRDefault="003905D0" w:rsidP="00F76FE7">
            <w:pPr>
              <w:autoSpaceDE w:val="0"/>
              <w:adjustRightInd w:val="0"/>
              <w:textAlignment w:val="auto"/>
              <w:rPr>
                <w:szCs w:val="20"/>
              </w:rPr>
            </w:pPr>
            <w:r w:rsidRPr="1E2562F6">
              <w:rPr>
                <w:szCs w:val="20"/>
              </w:rPr>
              <w:t xml:space="preserve">Wymaga się aby </w:t>
            </w:r>
            <w:r>
              <w:rPr>
                <w:szCs w:val="20"/>
              </w:rPr>
              <w:t xml:space="preserve">Nieruchomość </w:t>
            </w:r>
            <w:r w:rsidRPr="00F76FE7">
              <w:rPr>
                <w:szCs w:val="20"/>
              </w:rPr>
              <w:t>nie graniczył</w:t>
            </w:r>
            <w:r>
              <w:rPr>
                <w:szCs w:val="20"/>
              </w:rPr>
              <w:t>a</w:t>
            </w:r>
            <w:r w:rsidRPr="00F76FE7">
              <w:rPr>
                <w:szCs w:val="20"/>
              </w:rPr>
              <w:t xml:space="preserve"> z budynkami, obiektami budowlanymi, budowl</w:t>
            </w:r>
            <w:r w:rsidRPr="00772551">
              <w:rPr>
                <w:szCs w:val="20"/>
              </w:rPr>
              <w:t>ami lub przeszkodami terenowymi</w:t>
            </w:r>
            <w:r>
              <w:rPr>
                <w:szCs w:val="20"/>
              </w:rPr>
              <w:t xml:space="preserve"> </w:t>
            </w:r>
            <w:r w:rsidRPr="00F76FE7">
              <w:rPr>
                <w:szCs w:val="20"/>
              </w:rPr>
              <w:t xml:space="preserve">oddziaływującymi na działkę w sposób, który ograniczałby możliwości jej zabudowy </w:t>
            </w:r>
            <w:r>
              <w:rPr>
                <w:szCs w:val="20"/>
              </w:rPr>
              <w:t xml:space="preserve">i </w:t>
            </w:r>
            <w:r w:rsidRPr="00772551">
              <w:rPr>
                <w:szCs w:val="20"/>
              </w:rPr>
              <w:t>pozyskiwanie</w:t>
            </w:r>
            <w:r w:rsidRPr="00F76FE7">
              <w:rPr>
                <w:szCs w:val="20"/>
              </w:rPr>
              <w:t xml:space="preserve"> energii z OZE</w:t>
            </w:r>
            <w:r w:rsidRPr="00772551">
              <w:rPr>
                <w:szCs w:val="20"/>
              </w:rPr>
              <w:t>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0D5D84B" w14:textId="1D0BA564" w:rsidR="003905D0" w:rsidRDefault="003905D0" w:rsidP="003905D0">
            <w:pPr>
              <w:pStyle w:val="Normalny1"/>
              <w:spacing w:line="240" w:lineRule="auto"/>
              <w:jc w:val="left"/>
              <w:rPr>
                <w:rStyle w:val="Domylnaczcionkaakapitu1"/>
                <w:color w:val="000000" w:themeColor="text1"/>
                <w:lang w:eastAsia="pl-PL"/>
              </w:rPr>
            </w:pPr>
            <w:r>
              <w:rPr>
                <w:rStyle w:val="Domylnaczcionkaakapitu1"/>
                <w:color w:val="000000" w:themeColor="text1"/>
                <w:lang w:eastAsia="pl-PL"/>
              </w:rPr>
              <w:t>W dniu złożenia oferty</w:t>
            </w:r>
          </w:p>
        </w:tc>
      </w:tr>
      <w:tr w:rsidR="00EC0F3A" w14:paraId="18E48FF6" w14:textId="77777777" w:rsidTr="39E7CE88">
        <w:trPr>
          <w:trHeight w:val="603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D3080" w14:textId="77777777" w:rsidR="00EC0F3A" w:rsidRPr="00FF3AB0" w:rsidRDefault="00EC0F3A" w:rsidP="00EC0F3A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A8FF2" w14:textId="0D57EB7F" w:rsidR="00EC0F3A" w:rsidRDefault="00EC0F3A" w:rsidP="00EC0F3A">
            <w:pPr>
              <w:pStyle w:val="Normalny1"/>
              <w:spacing w:line="240" w:lineRule="auto"/>
              <w:jc w:val="center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>
              <w:rPr>
                <w:rStyle w:val="Domylnaczcionkaakapitu1"/>
                <w:b/>
                <w:color w:val="000000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0EA8B" w14:textId="538CD292" w:rsidR="00EC0F3A" w:rsidRDefault="00EC0F3A" w:rsidP="00EC0F3A">
            <w:pPr>
              <w:pStyle w:val="Normalny1"/>
              <w:spacing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>
              <w:rPr>
                <w:color w:val="000000" w:themeColor="text1"/>
                <w:szCs w:val="20"/>
                <w:lang w:eastAsia="pl-PL"/>
              </w:rPr>
              <w:t>Usytuowanie względem stron świata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28FBE" w14:textId="5F6C534A" w:rsidR="00EC0F3A" w:rsidRPr="008664B8" w:rsidRDefault="00EC0F3A" w:rsidP="00743338">
            <w:pPr>
              <w:autoSpaceDE w:val="0"/>
              <w:adjustRightInd w:val="0"/>
              <w:textAlignment w:val="auto"/>
              <w:rPr>
                <w:szCs w:val="20"/>
              </w:rPr>
            </w:pPr>
            <w:r w:rsidRPr="008664B8">
              <w:rPr>
                <w:szCs w:val="20"/>
              </w:rPr>
              <w:t xml:space="preserve">Wymaga się aby Nieruchomość zapewniała możliwość usytuowania budynku uwzględniając warunki z </w:t>
            </w:r>
            <w:r w:rsidRPr="008664B8">
              <w:t xml:space="preserve">wszystkich wariantów  określonych </w:t>
            </w:r>
            <w:r w:rsidR="0033133B">
              <w:t xml:space="preserve">w </w:t>
            </w:r>
            <w:r w:rsidR="003F7BD9">
              <w:t xml:space="preserve">zał. </w:t>
            </w:r>
            <w:r w:rsidR="00743338">
              <w:t xml:space="preserve">4 </w:t>
            </w:r>
            <w:r w:rsidR="003F7BD9">
              <w:t>do Ogłoszenia - Wyciągi</w:t>
            </w:r>
            <w:r w:rsidRPr="008664B8">
              <w:t xml:space="preserve"> z Koncepcji architektonicznych </w:t>
            </w:r>
            <w:r w:rsidR="00B311BD">
              <w:t>Wykonawców PCP</w:t>
            </w:r>
            <w:r w:rsidRPr="008664B8">
              <w:t>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2913D2D" w14:textId="35BCE9D4" w:rsidR="00EC0F3A" w:rsidRDefault="00EC0F3A" w:rsidP="00EC0F3A">
            <w:pPr>
              <w:pStyle w:val="Normalny1"/>
              <w:spacing w:line="240" w:lineRule="auto"/>
              <w:jc w:val="left"/>
              <w:rPr>
                <w:rStyle w:val="Domylnaczcionkaakapitu1"/>
                <w:color w:val="000000" w:themeColor="text1"/>
                <w:lang w:eastAsia="pl-PL"/>
              </w:rPr>
            </w:pPr>
            <w:r>
              <w:rPr>
                <w:rStyle w:val="Domylnaczcionkaakapitu1"/>
                <w:color w:val="000000" w:themeColor="text1"/>
                <w:lang w:eastAsia="pl-PL"/>
              </w:rPr>
              <w:t>W dniu złożenia oferty</w:t>
            </w:r>
          </w:p>
        </w:tc>
      </w:tr>
      <w:tr w:rsidR="00C90DBF" w:rsidRPr="00BF3A92" w14:paraId="1A007832" w14:textId="10DF4435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B147D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DCCD0" w14:textId="001A2813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71365" w14:textId="276F9F9B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Warunki przyłączeniowe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1D502" w14:textId="74FDB9D9" w:rsidR="00C90DBF" w:rsidRDefault="00C90DBF" w:rsidP="00073616">
            <w:pPr>
              <w:pStyle w:val="Normalny1"/>
              <w:spacing w:before="0" w:line="240" w:lineRule="auto"/>
              <w:jc w:val="left"/>
              <w:rPr>
                <w:ins w:id="18" w:author="Autor"/>
              </w:rPr>
            </w:pPr>
            <w:r w:rsidRPr="008664B8">
              <w:t xml:space="preserve">Wymaga się </w:t>
            </w:r>
            <w:r w:rsidR="00073616">
              <w:t>zapewnienia</w:t>
            </w:r>
            <w:r w:rsidR="00073616" w:rsidRPr="008664B8">
              <w:t xml:space="preserve"> </w:t>
            </w:r>
            <w:r w:rsidRPr="008664B8">
              <w:t xml:space="preserve">warunków przyłączeniowych do sieci infrastruktury technicznej dla budynku projektowanego na Nieruchomości w zakresie sieci wodno-kanalizacyjnej, elektroenergetycznej (z możliwością poboru i sprzedaży) oraz telekomunikacyjnej wydanych </w:t>
            </w:r>
            <w:r w:rsidR="00D44A8F" w:rsidRPr="008664B8">
              <w:t>dla</w:t>
            </w:r>
            <w:r w:rsidRPr="008664B8">
              <w:t xml:space="preserve"> </w:t>
            </w:r>
            <w:r w:rsidR="00D44A8F" w:rsidRPr="008664B8">
              <w:t xml:space="preserve">najwyższych wymaganych wartości określonych dla wszystkich wariantów  określonych </w:t>
            </w:r>
            <w:r w:rsidR="0033133B">
              <w:t xml:space="preserve">w </w:t>
            </w:r>
            <w:r w:rsidR="003F7BD9">
              <w:t xml:space="preserve">zał. </w:t>
            </w:r>
            <w:r w:rsidR="00743338">
              <w:t>4</w:t>
            </w:r>
            <w:r w:rsidR="003F7BD9">
              <w:t xml:space="preserve"> do Ogłoszenia - Wyciągi</w:t>
            </w:r>
            <w:r w:rsidR="00D44A8F" w:rsidRPr="008664B8">
              <w:t xml:space="preserve"> z Koncepcji architektonicznych </w:t>
            </w:r>
            <w:r w:rsidR="00B311BD">
              <w:t>Wykonawców PCP</w:t>
            </w:r>
            <w:r w:rsidR="00D44A8F" w:rsidRPr="008664B8">
              <w:t>.</w:t>
            </w:r>
          </w:p>
          <w:p w14:paraId="44CFB730" w14:textId="313C285C" w:rsidR="0076246C" w:rsidRDefault="0076246C" w:rsidP="00073616">
            <w:pPr>
              <w:pStyle w:val="Normalny1"/>
              <w:spacing w:before="0" w:line="240" w:lineRule="auto"/>
              <w:jc w:val="left"/>
              <w:rPr>
                <w:ins w:id="19" w:author="Autor"/>
              </w:rPr>
            </w:pPr>
            <w:ins w:id="20" w:author="Autor">
              <w:r>
                <w:t xml:space="preserve">W razie braku warunków przyłączenia do sieci wodociągowej i kanalizacyjnej Nieruchomość może być wykorzystana pod zabudowę pod warunkiem zapewnienia możliwości korzystania z indywidualnego ujęcia wody a także zastosowania zbiornika bezodpływowego lub przydomowej oczyszczalni ścieków. </w:t>
              </w:r>
            </w:ins>
          </w:p>
          <w:p w14:paraId="6BE516BA" w14:textId="694ADB1D" w:rsidR="0076246C" w:rsidRDefault="009A5F39" w:rsidP="00073616">
            <w:pPr>
              <w:pStyle w:val="Normalny1"/>
              <w:spacing w:before="0" w:line="240" w:lineRule="auto"/>
              <w:jc w:val="left"/>
            </w:pPr>
            <w:ins w:id="21" w:author="Autor">
              <w:r>
                <w:t xml:space="preserve">Odprowadzanie wód opadowych może odbywać się na własny teren nieutwardzony, do dołów chłonny lub zbiorników retencyjnych z możliwością wykorzystania </w:t>
              </w:r>
              <w:r w:rsidR="006E79A1">
                <w:t>z</w:t>
              </w:r>
              <w:r>
                <w:t xml:space="preserve">gromadzonej wody opadowej do celów użytkowych. </w:t>
              </w:r>
            </w:ins>
          </w:p>
          <w:p w14:paraId="6FCFF8E9" w14:textId="0A803367" w:rsidR="00073616" w:rsidRDefault="00073616" w:rsidP="00073616">
            <w:pPr>
              <w:pStyle w:val="Normalny1"/>
              <w:spacing w:before="0" w:line="240" w:lineRule="auto"/>
              <w:jc w:val="left"/>
            </w:pPr>
          </w:p>
          <w:p w14:paraId="72C4F0DB" w14:textId="77777777" w:rsidR="00073616" w:rsidRDefault="00073616" w:rsidP="00073616">
            <w:pPr>
              <w:pStyle w:val="Normalny1"/>
              <w:spacing w:before="0" w:line="240" w:lineRule="auto"/>
              <w:jc w:val="left"/>
              <w:rPr>
                <w:ins w:id="22" w:author="Autor"/>
                <w:u w:val="single"/>
              </w:rPr>
            </w:pPr>
            <w:r w:rsidRPr="00D623E6">
              <w:rPr>
                <w:u w:val="single"/>
              </w:rPr>
              <w:t xml:space="preserve">Uwaga: W przypadku zawarcia Umowy z wybranym Partnerem Strategicznym należy dostarczyć w terminie 60 dni od dnia jej zawarcia </w:t>
            </w:r>
            <w:r>
              <w:rPr>
                <w:u w:val="single"/>
              </w:rPr>
              <w:t>zaświadczenie</w:t>
            </w:r>
            <w:r w:rsidRPr="00073616">
              <w:rPr>
                <w:u w:val="single"/>
              </w:rPr>
              <w:t xml:space="preserve">, że istniejące lub projektowane uzbrojenie terenu jest wystarczające dla zamierzenia inwestycyjnego (art. 61 ust. 1 pkt 3 Ustawy o planowaniu i zagospodarowaniu przestrzennym), tj. warunki przyłączeniowe otrzymane od dostawców mediów w zakresie sieci wodno-kanalizacyjnej, elektroenergetycznej (z możliwością poboru i sprzedaży), oraz telekomunikacyjnej, lub umowy/porozumienia dotyczące zagwarantowania wykonania uzbrojenia terenu, zawartej pomiędzy gestorem sieci a inwestorem (art. 61 ust. 5 ww. ustawy) w przypadku braku infrastruktury technicznej. </w:t>
            </w:r>
          </w:p>
          <w:p w14:paraId="64B8CC89" w14:textId="77777777" w:rsidR="002E37A1" w:rsidRDefault="002E37A1" w:rsidP="00073616">
            <w:pPr>
              <w:pStyle w:val="Normalny1"/>
              <w:spacing w:before="0" w:line="240" w:lineRule="auto"/>
              <w:jc w:val="left"/>
              <w:rPr>
                <w:ins w:id="23" w:author="Autor"/>
                <w:u w:val="single"/>
              </w:rPr>
            </w:pPr>
          </w:p>
          <w:p w14:paraId="2B634679" w14:textId="77777777" w:rsidR="002E37A1" w:rsidRPr="00BE6703" w:rsidRDefault="002E37A1" w:rsidP="002E37A1">
            <w:pPr>
              <w:rPr>
                <w:ins w:id="24" w:author="Autor"/>
                <w:u w:val="single"/>
              </w:rPr>
            </w:pPr>
            <w:ins w:id="25" w:author="Autor">
              <w:r w:rsidRPr="00BE6703">
                <w:rPr>
                  <w:u w:val="single"/>
                </w:rPr>
                <w:t>Uwaga! Jako warunki przyłączeniowe na etapie składania oferty dopuszcza się kopie</w:t>
              </w:r>
            </w:ins>
          </w:p>
          <w:p w14:paraId="11FFB647" w14:textId="49F3F055" w:rsidR="002E37A1" w:rsidRPr="008664B8" w:rsidRDefault="002E37A1" w:rsidP="001067B8">
            <w:ins w:id="26" w:author="Autor">
              <w:r w:rsidRPr="00BE6703">
                <w:rPr>
                  <w:u w:val="single"/>
                </w:rPr>
                <w:t>wniosków o ustalenie warunków przyłączeniowych, pod warunkiem dostarczenia warunków przy</w:t>
              </w:r>
              <w:r>
                <w:rPr>
                  <w:u w:val="single"/>
                </w:rPr>
                <w:t>łączeniowych</w:t>
              </w:r>
              <w:r w:rsidRPr="00BE6703">
                <w:rPr>
                  <w:u w:val="single"/>
                </w:rPr>
                <w:t xml:space="preserve"> </w:t>
              </w:r>
              <w:r w:rsidR="00C54616">
                <w:rPr>
                  <w:u w:val="single"/>
                </w:rPr>
                <w:t>w terminie ustalonym z Zamawiającym.</w:t>
              </w:r>
            </w:ins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0486EE8" w14:textId="512AB608" w:rsidR="00C90DBF" w:rsidRDefault="00073616" w:rsidP="00C90DBF">
            <w:pPr>
              <w:pStyle w:val="Normalny1"/>
              <w:spacing w:before="0" w:line="240" w:lineRule="auto"/>
              <w:jc w:val="left"/>
            </w:pPr>
            <w:r>
              <w:rPr>
                <w:rStyle w:val="Domylnaczcionkaakapitu1"/>
                <w:color w:val="000000" w:themeColor="text1"/>
                <w:lang w:eastAsia="pl-PL"/>
              </w:rPr>
              <w:t>W dniu złożenia oferty</w:t>
            </w:r>
          </w:p>
        </w:tc>
      </w:tr>
      <w:tr w:rsidR="00C90DBF" w:rsidRPr="00BF3A92" w14:paraId="31596157" w14:textId="55D3A953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E7844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8A9E3" w14:textId="79EB46CC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Nieruchomość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A337E" w14:textId="599D9527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Dostęp do drogi publicznej oraz dojazd do Nieruchomości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50989" w14:textId="1784AA6E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 xml:space="preserve">Wymaga się, aby Nieruchomość posiadała faktyczny i rzeczywisty dostęp do drogi publicznej. </w:t>
            </w:r>
          </w:p>
          <w:p w14:paraId="62511E97" w14:textId="0E5DCB3E" w:rsidR="00DB16F4" w:rsidDel="00DB16F4" w:rsidRDefault="00DB16F4" w:rsidP="00C90DBF">
            <w:pPr>
              <w:pStyle w:val="Normalny1"/>
              <w:spacing w:before="0" w:line="240" w:lineRule="auto"/>
              <w:jc w:val="left"/>
              <w:rPr>
                <w:del w:id="27" w:author="Autor"/>
              </w:rPr>
            </w:pPr>
          </w:p>
          <w:p w14:paraId="2766544C" w14:textId="1993BC25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>Wymaga się utwardzonej infrastruktury drogowej doprowadzonej do bramy wjazdowej na działkę na potrzeby budowy przed przekazaniem Nieruchomości na cele budowlane. Zamawiający dopuszcza drogi twarde o nawierzchni nieulepszonej, tj. o nawierzchni tłuczniowej i brukowej, oraz drogi o nawierzchni gruntowej utrwalone w wyniku specjalnych zabiegów.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413B656" w14:textId="71915C4D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28.02.2023</w:t>
            </w:r>
          </w:p>
        </w:tc>
      </w:tr>
      <w:tr w:rsidR="00C90DBF" w:rsidRPr="00BF3A92" w14:paraId="49D031D8" w14:textId="21D6CA82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C744A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600A5" w14:textId="1D07948A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rStyle w:val="Domylnaczcionkaakapitu1"/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37189" w14:textId="14F3DB53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Tytuł prawny do Nieruchomości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02F11" w14:textId="1921930B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 xml:space="preserve">Wymaga się aby Partner Strategiczny posiadał tytuł prawny zgodnie z Art. 4 Ustawy </w:t>
            </w:r>
            <w:r w:rsidRPr="00421D17">
              <w:t>z dnia 7 lipca 1994 r. - Prawo budowlane</w:t>
            </w:r>
            <w:r>
              <w:t xml:space="preserve"> (z późn. zm.) do dysponowania na cele budowlane dla całego terenu objętego inwestycją (teren przeznaczony pod zabudowę kubaturową, sieci, przyłącza, drogi, zjazdy)</w:t>
            </w:r>
            <w:r w:rsidR="002943DE">
              <w:t xml:space="preserve">, umożliwiający mu uzyskanie tytułu własności do </w:t>
            </w:r>
            <w:r w:rsidR="0047197E">
              <w:t>Demonstrator</w:t>
            </w:r>
            <w:r w:rsidR="002943DE">
              <w:t>a i wypełnienia wszystkich zobowiązań przewidzianych Umową</w:t>
            </w:r>
            <w:r>
              <w:t>.</w:t>
            </w:r>
            <w:r w:rsidR="002943DE">
              <w:t xml:space="preserve"> </w:t>
            </w:r>
          </w:p>
          <w:p w14:paraId="50A78C6E" w14:textId="77777777" w:rsidR="00C90DBF" w:rsidRDefault="00C90DBF" w:rsidP="00C90DBF">
            <w:pPr>
              <w:pStyle w:val="Normalny1"/>
              <w:spacing w:before="0" w:line="240" w:lineRule="auto"/>
              <w:jc w:val="left"/>
            </w:pP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823B02C" w14:textId="54BBB395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rPr>
                <w:rStyle w:val="Domylnaczcionkaakapitu1"/>
                <w:color w:val="000000" w:themeColor="text1"/>
                <w:lang w:eastAsia="pl-PL"/>
              </w:rPr>
              <w:t>W dniu złożenia oferty</w:t>
            </w:r>
          </w:p>
        </w:tc>
      </w:tr>
      <w:tr w:rsidR="00EE185F" w:rsidRPr="00BF3A92" w14:paraId="6A3E7D23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435BD" w14:textId="77777777" w:rsidR="00EE185F" w:rsidRDefault="00EE185F" w:rsidP="00EE185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E66C1" w14:textId="4049AF7E" w:rsidR="00EE185F" w:rsidRDefault="00EE185F" w:rsidP="00EE185F">
            <w:pPr>
              <w:pStyle w:val="Normalny1"/>
              <w:spacing w:before="0" w:line="240" w:lineRule="auto"/>
              <w:jc w:val="center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8E4D1" w14:textId="65DE3A01" w:rsidR="00EE185F" w:rsidRDefault="00EE185F" w:rsidP="00EE185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Pełnomocnictwo do reprezentacji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ECC36" w14:textId="33E96F36" w:rsidR="00EE185F" w:rsidRDefault="00EE185F" w:rsidP="00EE185F">
            <w:pPr>
              <w:pStyle w:val="Normalny1"/>
              <w:spacing w:before="0" w:line="240" w:lineRule="auto"/>
              <w:jc w:val="left"/>
            </w:pPr>
            <w:r w:rsidRPr="00D24251">
              <w:t xml:space="preserve">Zamawiający wymaga, aby Partner Strategiczny udzielił niezbędnego pełnomocnictwa  </w:t>
            </w:r>
            <w:r>
              <w:t xml:space="preserve">Wykonawcy PCP </w:t>
            </w:r>
            <w:r w:rsidRPr="00D24251">
              <w:t>lub wskazan</w:t>
            </w:r>
            <w:r>
              <w:t>emu</w:t>
            </w:r>
            <w:r w:rsidRPr="00D24251">
              <w:t xml:space="preserve"> przez n</w:t>
            </w:r>
            <w:r>
              <w:t>iego</w:t>
            </w:r>
            <w:r w:rsidRPr="00D24251">
              <w:t xml:space="preserve"> przedstawiciel</w:t>
            </w:r>
            <w:r>
              <w:t>owi</w:t>
            </w:r>
            <w:r w:rsidRPr="00D24251">
              <w:t xml:space="preserve">, w szczególności podmiotowi działającemu w imieniu i na koszt </w:t>
            </w:r>
            <w:r>
              <w:t>Wykonawcy</w:t>
            </w:r>
            <w:r w:rsidRPr="00D24251">
              <w:t xml:space="preserve"> PCP, w celu dokonania przez nich wszelkich zgłoszeń, pozyskania decyzji lub pozwoleń, uzyskiwanych w drodze postępowania przed organ</w:t>
            </w:r>
            <w:r>
              <w:t>ami</w:t>
            </w:r>
            <w:r w:rsidRPr="00D24251">
              <w:t xml:space="preserve"> władzy publicznej w celu przygotowania</w:t>
            </w:r>
            <w:r>
              <w:t xml:space="preserve"> inwestycji. 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CD2CDA" w14:textId="211B3161" w:rsidR="00EE185F" w:rsidRDefault="00EE185F" w:rsidP="00EE185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30.10.2022</w:t>
            </w:r>
          </w:p>
        </w:tc>
      </w:tr>
      <w:tr w:rsidR="00C90DBF" w:rsidRPr="00BF3A92" w14:paraId="6BE679B1" w14:textId="1C2A64C0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5DE16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5D487" w14:textId="3A44B1E3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6ED0D" w14:textId="3891CF17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Dostawa mediów na czas budowy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0D36F" w14:textId="435C2E27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>Wymaga się, aby Partner Strategiczny zapewnił media: wodę i energię elektryczną w okresie całego roku, z uwzględnieniem warunków klimatycznych Polski na podstawie zapotrzebowania na media docelowe i na potrzeby budowy określone w koncepcji budynku, przy czym Zamawiający dopuszcza zapewnienie ww. mediów ze źródeł zastępczych (o parametrach wskazanych powyżej lub zbliżonych).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167C848" w14:textId="5B5B2FA8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28.02.2023</w:t>
            </w:r>
          </w:p>
        </w:tc>
      </w:tr>
      <w:tr w:rsidR="00EE185F" w:rsidRPr="00BF3A92" w14:paraId="2319103B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999D0" w14:textId="77777777" w:rsidR="00EE185F" w:rsidRDefault="00EE185F" w:rsidP="00EE185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E9801" w14:textId="11B3EDB1" w:rsidR="00EE185F" w:rsidRDefault="00EE185F" w:rsidP="00EE185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A4E3A" w14:textId="3EB26895" w:rsidR="00EE185F" w:rsidRDefault="00EE185F" w:rsidP="00EE185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Udostępnienie Nieruchomości pod inwestycję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80E8B" w14:textId="5D62E854" w:rsidR="00EE185F" w:rsidRDefault="00EE185F" w:rsidP="00EE185F">
            <w:pPr>
              <w:pStyle w:val="Normalny1"/>
              <w:spacing w:before="0" w:line="240" w:lineRule="auto"/>
              <w:jc w:val="left"/>
            </w:pPr>
            <w:r w:rsidRPr="00B06F0D">
              <w:t xml:space="preserve">Wymaga się, aby Partner Strategiczny udostępnił na potrzeby realizacji Przedsięwzięcia PCP </w:t>
            </w:r>
            <w:r>
              <w:t>Nieruchomość</w:t>
            </w:r>
            <w:r w:rsidRPr="00B06F0D">
              <w:t xml:space="preserve">  </w:t>
            </w:r>
            <w:r>
              <w:t>Wykonawcy PCP</w:t>
            </w:r>
            <w:r w:rsidRPr="00B06F0D">
              <w:t xml:space="preserve"> na podstawie protokołu </w:t>
            </w:r>
            <w:r>
              <w:t>przekazania terenu budowy (zgodnie z art. 22 pkt 1 Ustawy Prawo Budowlane).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192AD8E" w14:textId="3677D44E" w:rsidR="00EE185F" w:rsidRDefault="00EE185F" w:rsidP="00EE185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28.02.2023</w:t>
            </w:r>
          </w:p>
        </w:tc>
      </w:tr>
      <w:tr w:rsidR="00C90DBF" w:rsidRPr="00BF3A92" w14:paraId="70F61398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9442A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8BC8C" w14:textId="083CD5F4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63707" w14:textId="6AB68126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Docelowa dostawa mediów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9DE28" w14:textId="10AB7A46" w:rsidR="00C90DBF" w:rsidRDefault="00C90DBF" w:rsidP="00743338">
            <w:pPr>
              <w:pStyle w:val="Normalny1"/>
              <w:spacing w:before="0" w:line="240" w:lineRule="auto"/>
              <w:jc w:val="left"/>
            </w:pPr>
            <w:r>
              <w:t xml:space="preserve">Wymaga się, aby Partner Strategiczny zapewnił media: wodę i energię elektryczną w </w:t>
            </w:r>
            <w:r w:rsidRPr="008664B8">
              <w:t xml:space="preserve">okresie całego roku, z uwzględnieniem warunków klimatycznych Polski na podstawie zapotrzebowania na media docelowe i na potrzeby budowy </w:t>
            </w:r>
            <w:r w:rsidR="00232C01" w:rsidRPr="008664B8">
              <w:t xml:space="preserve">z uwzględnieniem wszystkich wariantów  określonych </w:t>
            </w:r>
            <w:r w:rsidR="0033133B">
              <w:t xml:space="preserve">w </w:t>
            </w:r>
            <w:r w:rsidR="003F7BD9">
              <w:t xml:space="preserve">zał. </w:t>
            </w:r>
            <w:r w:rsidR="00743338">
              <w:t>4</w:t>
            </w:r>
            <w:r w:rsidR="003F7BD9">
              <w:t xml:space="preserve"> do Ogłoszenia - Wyciągi</w:t>
            </w:r>
            <w:r w:rsidR="00232C01" w:rsidRPr="008664B8">
              <w:t xml:space="preserve"> z Koncepcji architektoniczn</w:t>
            </w:r>
            <w:r w:rsidR="000F7B8C" w:rsidRPr="008664B8">
              <w:t xml:space="preserve">ych </w:t>
            </w:r>
            <w:r w:rsidR="00B311BD">
              <w:t>Wykonawców PCP</w:t>
            </w:r>
            <w:r w:rsidR="00075808" w:rsidRPr="008664B8">
              <w:t xml:space="preserve"> </w:t>
            </w:r>
            <w:r w:rsidR="003B0F70" w:rsidRPr="008664B8">
              <w:t>i docelowo w</w:t>
            </w:r>
            <w:r w:rsidRPr="008664B8">
              <w:t xml:space="preserve"> projekcie budowlano-wykonawczym.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50CA3D6" w14:textId="3A558FE0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30.06.2023</w:t>
            </w:r>
          </w:p>
        </w:tc>
      </w:tr>
      <w:tr w:rsidR="00C90DBF" w:rsidRPr="00BF3A92" w14:paraId="577B0812" w14:textId="123A4BE1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86AA0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F621A" w14:textId="699B1DA5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36173" w14:textId="2B7F3198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Odbiory </w:t>
            </w:r>
            <w:r w:rsidR="0047197E">
              <w:rPr>
                <w:color w:val="000000"/>
                <w:szCs w:val="20"/>
                <w:lang w:eastAsia="pl-PL"/>
              </w:rPr>
              <w:t>Demonstrator</w:t>
            </w:r>
            <w:r>
              <w:rPr>
                <w:color w:val="000000"/>
                <w:szCs w:val="20"/>
                <w:lang w:eastAsia="pl-PL"/>
              </w:rPr>
              <w:t>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E6918" w14:textId="14782462" w:rsidR="00C90DBF" w:rsidRPr="00D24251" w:rsidRDefault="00C90DBF" w:rsidP="00C90DBF">
            <w:pPr>
              <w:pStyle w:val="Normalny1"/>
              <w:spacing w:before="0" w:line="240" w:lineRule="auto"/>
              <w:jc w:val="left"/>
            </w:pPr>
            <w:r>
              <w:t>W</w:t>
            </w:r>
            <w:r w:rsidRPr="00013103">
              <w:t xml:space="preserve">ymaga </w:t>
            </w:r>
            <w:r>
              <w:t xml:space="preserve">się, </w:t>
            </w:r>
            <w:r w:rsidRPr="00013103">
              <w:t>aby Partner Strategiczny po zakończeniu budowy</w:t>
            </w:r>
            <w:r>
              <w:t xml:space="preserve"> </w:t>
            </w:r>
            <w:r w:rsidR="0047197E">
              <w:t>Demonstrator</w:t>
            </w:r>
            <w:r>
              <w:t>a</w:t>
            </w:r>
            <w:r w:rsidRPr="00013103">
              <w:t xml:space="preserve"> </w:t>
            </w:r>
            <w:r>
              <w:t xml:space="preserve">przez Wykonawcę PCP, </w:t>
            </w:r>
            <w:r w:rsidRPr="00013103">
              <w:t>dokonał odbiorów</w:t>
            </w:r>
            <w:r>
              <w:t xml:space="preserve"> budynku oraz wszelkiej infrastruktury</w:t>
            </w:r>
            <w:r w:rsidRPr="00013103">
              <w:t xml:space="preserve"> </w:t>
            </w:r>
            <w:r>
              <w:t xml:space="preserve">towarzyszącej </w:t>
            </w:r>
            <w:r w:rsidRPr="00013103">
              <w:t xml:space="preserve">z udziałem inspektorów nadzoru </w:t>
            </w:r>
            <w:r>
              <w:t>budowlanego potwierdzonych</w:t>
            </w:r>
            <w:r w:rsidRPr="00013103">
              <w:t xml:space="preserve"> obustronnie podpisan</w:t>
            </w:r>
            <w:r>
              <w:t>ymi</w:t>
            </w:r>
            <w:r w:rsidRPr="00013103">
              <w:t xml:space="preserve"> protokoł</w:t>
            </w:r>
            <w:r>
              <w:t>ami</w:t>
            </w:r>
            <w:r w:rsidRPr="00013103">
              <w:t xml:space="preserve"> zdawczo-odbiorcz</w:t>
            </w:r>
            <w:r>
              <w:t xml:space="preserve">ymi oraz wpisami do dziennika budowy umożliwiającymi uzyskanie pozwolenie na użytkowanie </w:t>
            </w:r>
            <w:r w:rsidR="0047197E">
              <w:t>Demonstrator</w:t>
            </w:r>
            <w:r>
              <w:t>a.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17DA8B7" w14:textId="53223307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31.08.2023</w:t>
            </w:r>
          </w:p>
        </w:tc>
      </w:tr>
      <w:tr w:rsidR="00C90DBF" w:rsidRPr="00BF3A92" w14:paraId="60B5519D" w14:textId="07FB429F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0C79C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68F79" w14:textId="7C8BC5D2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B130F" w14:textId="29268334" w:rsidR="00C90DBF" w:rsidRDefault="00CD7B93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Wyznaczenie </w:t>
            </w:r>
            <w:r w:rsidR="00C90DBF">
              <w:rPr>
                <w:color w:val="000000"/>
                <w:szCs w:val="20"/>
                <w:lang w:eastAsia="pl-PL"/>
              </w:rPr>
              <w:t>Operator</w:t>
            </w:r>
            <w:r>
              <w:rPr>
                <w:color w:val="000000"/>
                <w:szCs w:val="20"/>
                <w:lang w:eastAsia="pl-PL"/>
              </w:rPr>
              <w:t>a</w:t>
            </w:r>
            <w:r w:rsidR="00C90DBF">
              <w:rPr>
                <w:color w:val="000000"/>
                <w:szCs w:val="20"/>
                <w:lang w:eastAsia="pl-PL"/>
              </w:rPr>
              <w:t xml:space="preserve"> </w:t>
            </w:r>
            <w:r w:rsidR="0047197E">
              <w:rPr>
                <w:color w:val="000000"/>
                <w:szCs w:val="20"/>
                <w:lang w:eastAsia="pl-PL"/>
              </w:rPr>
              <w:t>Demonstrator</w:t>
            </w:r>
            <w:r w:rsidR="00C90DBF">
              <w:rPr>
                <w:color w:val="000000"/>
                <w:szCs w:val="20"/>
                <w:lang w:eastAsia="pl-PL"/>
              </w:rPr>
              <w:t>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4AE09" w14:textId="298CD250" w:rsidR="009A7D69" w:rsidRDefault="007A0A88" w:rsidP="007A0A88">
            <w:pPr>
              <w:autoSpaceDE w:val="0"/>
              <w:adjustRightInd w:val="0"/>
              <w:textAlignment w:val="auto"/>
            </w:pPr>
            <w:r>
              <w:t xml:space="preserve">Wymaga się aby Partner Strategiczny </w:t>
            </w:r>
            <w:r w:rsidRPr="00013103">
              <w:t>p</w:t>
            </w:r>
            <w:r w:rsidR="00A94B3C">
              <w:t>rzed</w:t>
            </w:r>
            <w:r w:rsidRPr="00013103">
              <w:t xml:space="preserve"> zakończeni</w:t>
            </w:r>
            <w:r w:rsidR="00A94B3C">
              <w:t>em</w:t>
            </w:r>
            <w:r w:rsidRPr="00013103">
              <w:t xml:space="preserve"> budowy</w:t>
            </w:r>
            <w:r>
              <w:t xml:space="preserve"> </w:t>
            </w:r>
            <w:r w:rsidR="0047197E">
              <w:t>Demonstrator</w:t>
            </w:r>
            <w:r>
              <w:t>a</w:t>
            </w:r>
            <w:r w:rsidRPr="00013103">
              <w:t xml:space="preserve"> </w:t>
            </w:r>
            <w:r w:rsidR="00A94B3C">
              <w:t>ustanowił</w:t>
            </w:r>
            <w:r>
              <w:t xml:space="preserve"> </w:t>
            </w:r>
            <w:r w:rsidR="0047197E">
              <w:t xml:space="preserve">przy konsultacji </w:t>
            </w:r>
            <w:r w:rsidR="00CD7B93">
              <w:t>z Zamawiającym oraz Wykonawcą PCP Operatora</w:t>
            </w:r>
            <w:r>
              <w:t xml:space="preserve"> budynku</w:t>
            </w:r>
            <w:r w:rsidR="00CD7B93">
              <w:t>, który będzie odpowiedzialny</w:t>
            </w:r>
            <w:r>
              <w:t xml:space="preserve"> za prawidłową eksploatację</w:t>
            </w:r>
            <w:r w:rsidR="00CD7B93">
              <w:t xml:space="preserve"> </w:t>
            </w:r>
            <w:r w:rsidR="0047197E">
              <w:t>Demonstrator</w:t>
            </w:r>
            <w:r w:rsidR="00CD7B93">
              <w:t>a</w:t>
            </w:r>
            <w:r>
              <w:t xml:space="preserve">, zgodną z </w:t>
            </w:r>
            <w:r w:rsidR="00CD7B93">
              <w:t>wytycznymi Wykonawcy PCP.</w:t>
            </w:r>
            <w:r w:rsidR="009A7D69">
              <w:t xml:space="preserve"> </w:t>
            </w:r>
          </w:p>
          <w:p w14:paraId="66771B43" w14:textId="1E4AB933" w:rsidR="00E42F1B" w:rsidRPr="00236A19" w:rsidRDefault="00E42F1B" w:rsidP="00E42F1B">
            <w:pPr>
              <w:autoSpaceDE w:val="0"/>
              <w:adjustRightInd w:val="0"/>
              <w:textAlignment w:val="auto"/>
              <w:rPr>
                <w:rFonts w:eastAsiaTheme="minorHAnsi" w:cs="Calibri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D379338" w14:textId="6E5779DE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31.08.2023</w:t>
            </w:r>
          </w:p>
        </w:tc>
      </w:tr>
      <w:tr w:rsidR="00AF4833" w:rsidRPr="00BF3A92" w14:paraId="18D1BC59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C1197" w14:textId="77777777" w:rsidR="00AF4833" w:rsidRDefault="00AF4833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BA214" w14:textId="7036CC72" w:rsidR="00AF4833" w:rsidRDefault="00AF4833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5930A" w14:textId="3F87B89B" w:rsidR="00AF4833" w:rsidRDefault="00AF4833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Serwisowanie </w:t>
            </w:r>
            <w:r w:rsidR="0047197E">
              <w:rPr>
                <w:color w:val="000000"/>
                <w:szCs w:val="20"/>
                <w:lang w:eastAsia="pl-PL"/>
              </w:rPr>
              <w:t>Demonstrator</w:t>
            </w:r>
            <w:r>
              <w:rPr>
                <w:color w:val="000000"/>
                <w:szCs w:val="20"/>
                <w:lang w:eastAsia="pl-PL"/>
              </w:rPr>
              <w:t>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69BD6" w14:textId="1A6D1750" w:rsidR="00AF4833" w:rsidRPr="00F76FE7" w:rsidRDefault="00AF4833" w:rsidP="00F76FE7">
            <w:pPr>
              <w:autoSpaceDE w:val="0"/>
              <w:adjustRightInd w:val="0"/>
              <w:textAlignment w:val="auto"/>
              <w:rPr>
                <w:rStyle w:val="Domylnaczcionkaakapitu1"/>
              </w:rPr>
            </w:pPr>
            <w:r>
              <w:t xml:space="preserve">Wymaga się aby Partner Strategiczny nawiązał współpracę z Wykonawcą PCP lub innym podmiotem zaakceptowanym przez Wykonawcę PCP na serwisowanie/konserwację/utrzymanie budynku </w:t>
            </w:r>
            <w:r w:rsidR="0047197E">
              <w:t>Demonstrator</w:t>
            </w:r>
            <w:r>
              <w:t xml:space="preserve">a oraz wszystkich urządzeń, instalacji zgodnie z wytycznymi Wykonawcy PCP w okresie 3 lat od uzyskania pozwolenia na użytkowanie </w:t>
            </w:r>
            <w:r w:rsidR="0047197E">
              <w:t>Demonstrator</w:t>
            </w:r>
            <w:r>
              <w:t>a na koszt wykonawcy PCP</w:t>
            </w:r>
            <w:r w:rsidR="0047197E">
              <w:t>, w ramach uprawnienia ustanowionego na rzecz Partnera i wynikającego z umowy Wykonawcy PCP z NCBR</w:t>
            </w:r>
            <w:r>
              <w:t xml:space="preserve">. Po upływie 3 lat wymaga się aby Partner Strategiczny ponosił koszty serwisowania/konserwacji/utrzymania budynku </w:t>
            </w:r>
            <w:r w:rsidR="0047197E">
              <w:t>Demonstrator</w:t>
            </w:r>
            <w:r>
              <w:t>a oraz wszystkich urządzeń, instalacji zgodnie z wytycznymi Wykonawcy PCP.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5A512DF" w14:textId="4BA3FB7B" w:rsidR="00AF4833" w:rsidRDefault="00AF4833" w:rsidP="00C90DB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31.08.2023</w:t>
            </w:r>
          </w:p>
        </w:tc>
      </w:tr>
      <w:tr w:rsidR="00EE185F" w:rsidRPr="00BF3A92" w14:paraId="304AC662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8E447" w14:textId="77777777" w:rsidR="00EE185F" w:rsidRDefault="00EE185F" w:rsidP="00EE185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A65A4" w14:textId="33492219" w:rsidR="00EE185F" w:rsidRDefault="00EE185F" w:rsidP="00EE185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A10A1" w14:textId="3C8E87FA" w:rsidR="00EE185F" w:rsidRDefault="00EE185F" w:rsidP="00EE185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Regulamin Mieszkańców </w:t>
            </w:r>
            <w:r w:rsidR="0047197E">
              <w:rPr>
                <w:color w:val="000000"/>
                <w:szCs w:val="20"/>
                <w:lang w:eastAsia="pl-PL"/>
              </w:rPr>
              <w:t>Demonstrator</w:t>
            </w:r>
            <w:r>
              <w:rPr>
                <w:color w:val="000000"/>
                <w:szCs w:val="20"/>
                <w:lang w:eastAsia="pl-PL"/>
              </w:rPr>
              <w:t>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33A93" w14:textId="47DB1092" w:rsidR="00EE185F" w:rsidRDefault="00EE185F" w:rsidP="1BD60B19">
            <w:pPr>
              <w:pStyle w:val="Normalny1"/>
              <w:spacing w:before="0" w:line="240" w:lineRule="auto"/>
              <w:jc w:val="left"/>
              <w:rPr>
                <w:rStyle w:val="Domylnaczcionkaakapitu1"/>
              </w:rPr>
            </w:pPr>
            <w:r w:rsidRPr="1BD60B19">
              <w:rPr>
                <w:rStyle w:val="Domylnaczcionkaakapitu1"/>
              </w:rPr>
              <w:t xml:space="preserve">Wymaga się opracowania Regulaminu dla mieszkańców </w:t>
            </w:r>
            <w:r w:rsidR="0047197E" w:rsidRPr="1BD60B19">
              <w:rPr>
                <w:rStyle w:val="Domylnaczcionkaakapitu1"/>
              </w:rPr>
              <w:t>Demonstrator</w:t>
            </w:r>
            <w:r w:rsidRPr="1BD60B19">
              <w:rPr>
                <w:rStyle w:val="Domylnaczcionkaakapitu1"/>
              </w:rPr>
              <w:t>a i prze</w:t>
            </w:r>
            <w:r w:rsidR="1CC7738E" w:rsidRPr="1BD60B19">
              <w:rPr>
                <w:rStyle w:val="Domylnaczcionkaakapitu1"/>
              </w:rPr>
              <w:t>d</w:t>
            </w:r>
            <w:r w:rsidRPr="1BD60B19">
              <w:rPr>
                <w:rStyle w:val="Domylnaczcionkaakapitu1"/>
              </w:rPr>
              <w:t>stawienia go do akceptacji Zamawiającego biorąc pod uwagę szczególny charakter budynku wykorzystywany na potrzeby powszechnego promowania  zastosowanych w nim technologii, m.in. w zakresie:</w:t>
            </w:r>
          </w:p>
          <w:p w14:paraId="535ACB27" w14:textId="18122B2D" w:rsidR="00EE185F" w:rsidRDefault="00EE185F" w:rsidP="00EE185F">
            <w:pPr>
              <w:pStyle w:val="Normalny1"/>
              <w:numPr>
                <w:ilvl w:val="0"/>
                <w:numId w:val="34"/>
              </w:numPr>
              <w:spacing w:before="0" w:line="240" w:lineRule="auto"/>
              <w:jc w:val="left"/>
              <w:rPr>
                <w:rStyle w:val="Domylnaczcionkaakapitu1"/>
                <w:szCs w:val="20"/>
              </w:rPr>
            </w:pPr>
            <w:r>
              <w:rPr>
                <w:rStyle w:val="Domylnaczcionkaakapitu1"/>
                <w:szCs w:val="20"/>
              </w:rPr>
              <w:t xml:space="preserve">utrzymania w należytym stanie technicznym </w:t>
            </w:r>
            <w:r w:rsidR="0047197E">
              <w:rPr>
                <w:rStyle w:val="Domylnaczcionkaakapitu1"/>
                <w:szCs w:val="20"/>
              </w:rPr>
              <w:t>Demonstrator</w:t>
            </w:r>
            <w:r>
              <w:rPr>
                <w:rStyle w:val="Domylnaczcionkaakapitu1"/>
                <w:szCs w:val="20"/>
              </w:rPr>
              <w:t>a i jego otoczenia, w tym lokali mieszkalnych, części wspólnych oraz znajdujących się w nich urządzeń i instalacji,</w:t>
            </w:r>
          </w:p>
          <w:p w14:paraId="5D308862" w14:textId="3C71F8E1" w:rsidR="00EE185F" w:rsidRPr="0048451C" w:rsidRDefault="00EE185F" w:rsidP="00EE185F">
            <w:pPr>
              <w:pStyle w:val="Normalny1"/>
              <w:numPr>
                <w:ilvl w:val="0"/>
                <w:numId w:val="34"/>
              </w:numPr>
              <w:spacing w:before="0" w:line="240" w:lineRule="auto"/>
              <w:jc w:val="left"/>
              <w:rPr>
                <w:rStyle w:val="Domylnaczcionkaakapitu1"/>
                <w:szCs w:val="20"/>
              </w:rPr>
            </w:pPr>
            <w:r w:rsidRPr="00871651">
              <w:rPr>
                <w:rStyle w:val="Domylnaczcionkaakapitu1"/>
                <w:szCs w:val="20"/>
              </w:rPr>
              <w:t xml:space="preserve">korzystania z mienia </w:t>
            </w:r>
            <w:r w:rsidR="0047197E">
              <w:rPr>
                <w:rStyle w:val="Domylnaczcionkaakapitu1"/>
                <w:szCs w:val="20"/>
              </w:rPr>
              <w:t>Demonstrator</w:t>
            </w:r>
            <w:r w:rsidRPr="00871651">
              <w:rPr>
                <w:rStyle w:val="Domylnaczcionkaakapitu1"/>
                <w:szCs w:val="20"/>
              </w:rPr>
              <w:t xml:space="preserve">a w sposób nieutrudniający korzystania przez innych </w:t>
            </w:r>
            <w:r>
              <w:rPr>
                <w:rStyle w:val="Domylnaczcionkaakapitu1"/>
                <w:szCs w:val="20"/>
              </w:rPr>
              <w:t xml:space="preserve">mieszkańców </w:t>
            </w:r>
            <w:r w:rsidRPr="00871651">
              <w:rPr>
                <w:rStyle w:val="Domylnaczcionkaakapitu1"/>
                <w:szCs w:val="20"/>
              </w:rPr>
              <w:t>oraz współdziałania z nimi w ochronie wspólnego mienia.</w:t>
            </w:r>
          </w:p>
          <w:p w14:paraId="29ED030D" w14:textId="0771F592" w:rsidR="00EE185F" w:rsidRDefault="00EE185F" w:rsidP="00EE185F">
            <w:pPr>
              <w:pStyle w:val="Normalny1"/>
              <w:numPr>
                <w:ilvl w:val="0"/>
                <w:numId w:val="34"/>
              </w:numPr>
              <w:spacing w:before="0" w:line="240" w:lineRule="auto"/>
              <w:jc w:val="left"/>
              <w:rPr>
                <w:rStyle w:val="Domylnaczcionkaakapitu1"/>
                <w:szCs w:val="20"/>
              </w:rPr>
            </w:pPr>
            <w:r>
              <w:rPr>
                <w:rStyle w:val="Domylnaczcionkaakapitu1"/>
                <w:szCs w:val="20"/>
              </w:rPr>
              <w:t xml:space="preserve">utrzymania porządku, higieny i estetyki </w:t>
            </w:r>
            <w:r w:rsidR="0047197E">
              <w:rPr>
                <w:rStyle w:val="Domylnaczcionkaakapitu1"/>
                <w:szCs w:val="20"/>
              </w:rPr>
              <w:t>Demonstrator</w:t>
            </w:r>
            <w:r>
              <w:rPr>
                <w:rStyle w:val="Domylnaczcionkaakapitu1"/>
                <w:szCs w:val="20"/>
              </w:rPr>
              <w:t>a,</w:t>
            </w:r>
          </w:p>
          <w:p w14:paraId="049ACF56" w14:textId="77777777" w:rsidR="00EE185F" w:rsidRDefault="00EE185F" w:rsidP="00EE185F">
            <w:pPr>
              <w:pStyle w:val="Normalny1"/>
              <w:numPr>
                <w:ilvl w:val="0"/>
                <w:numId w:val="34"/>
              </w:numPr>
              <w:spacing w:before="0" w:line="240" w:lineRule="auto"/>
              <w:jc w:val="left"/>
              <w:rPr>
                <w:rStyle w:val="Domylnaczcionkaakapitu1"/>
                <w:szCs w:val="20"/>
              </w:rPr>
            </w:pPr>
            <w:r w:rsidRPr="00704107">
              <w:rPr>
                <w:rStyle w:val="Domylnaczcionkaakapitu1"/>
                <w:szCs w:val="20"/>
              </w:rPr>
              <w:t>przestrzegania ogólnie przyjętych norm społecznych</w:t>
            </w:r>
            <w:r>
              <w:rPr>
                <w:rStyle w:val="Domylnaczcionkaakapitu1"/>
                <w:szCs w:val="20"/>
              </w:rPr>
              <w:t>.</w:t>
            </w:r>
          </w:p>
          <w:p w14:paraId="4210BFE7" w14:textId="77777777" w:rsidR="00EE185F" w:rsidRDefault="00EE185F" w:rsidP="00EE185F">
            <w:pPr>
              <w:pStyle w:val="Normalny1"/>
              <w:spacing w:before="0" w:line="240" w:lineRule="auto"/>
              <w:jc w:val="left"/>
              <w:rPr>
                <w:rStyle w:val="Domylnaczcionkaakapitu1"/>
                <w:szCs w:val="20"/>
              </w:rPr>
            </w:pPr>
          </w:p>
          <w:p w14:paraId="297CD857" w14:textId="179EDA76" w:rsidR="00EE185F" w:rsidRDefault="00EE185F" w:rsidP="00EE185F">
            <w:pPr>
              <w:autoSpaceDE w:val="0"/>
              <w:adjustRightInd w:val="0"/>
              <w:textAlignment w:val="auto"/>
            </w:pPr>
            <w:r>
              <w:rPr>
                <w:rStyle w:val="Domylnaczcionkaakapitu1"/>
                <w:szCs w:val="20"/>
              </w:rPr>
              <w:t>Wymaga się aby w przypadku nieprzestrzegania przez mieszkańców ww. Regulaminu Partner strategiczny/Operator wyznaczony do zarządzania budynkiem dokonał stosownych zmian w doborze mieszkańców.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5845201" w14:textId="442F96AA" w:rsidR="00EE185F" w:rsidRDefault="00EE185F" w:rsidP="00EE185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31.08.2023</w:t>
            </w:r>
          </w:p>
        </w:tc>
      </w:tr>
      <w:tr w:rsidR="00EE185F" w:rsidRPr="00BF3A92" w14:paraId="2C687300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9C4C1" w14:textId="77777777" w:rsidR="00EE185F" w:rsidRDefault="00EE185F" w:rsidP="00EE185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DC341" w14:textId="6EB0BE62" w:rsidR="00EE185F" w:rsidRDefault="00EE185F" w:rsidP="00EE185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875B9" w14:textId="5BEC12AE" w:rsidR="00EE185F" w:rsidRPr="00400011" w:rsidRDefault="00EE185F" w:rsidP="00EE185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7A4E50">
              <w:rPr>
                <w:color w:val="000000"/>
                <w:szCs w:val="20"/>
                <w:lang w:eastAsia="pl-PL"/>
              </w:rPr>
              <w:t>Przeszkolenie</w:t>
            </w:r>
            <w:r w:rsidR="00400011" w:rsidRPr="00112097">
              <w:rPr>
                <w:color w:val="000000"/>
                <w:szCs w:val="20"/>
                <w:lang w:eastAsia="pl-PL"/>
              </w:rPr>
              <w:t xml:space="preserve"> wstępne</w:t>
            </w:r>
            <w:r w:rsidRPr="007A4E50">
              <w:rPr>
                <w:color w:val="000000"/>
                <w:szCs w:val="20"/>
                <w:lang w:eastAsia="pl-PL"/>
              </w:rPr>
              <w:t xml:space="preserve"> mieszkańców </w:t>
            </w:r>
            <w:r w:rsidR="0047197E">
              <w:rPr>
                <w:color w:val="000000"/>
                <w:szCs w:val="20"/>
                <w:lang w:eastAsia="pl-PL"/>
              </w:rPr>
              <w:t>Demonstrator</w:t>
            </w:r>
            <w:r w:rsidRPr="007A4E50">
              <w:rPr>
                <w:color w:val="000000"/>
                <w:szCs w:val="20"/>
                <w:lang w:eastAsia="pl-PL"/>
              </w:rPr>
              <w:t>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A31F1" w14:textId="1D7E7E43" w:rsidR="00EE185F" w:rsidRDefault="00EE185F" w:rsidP="00EE185F">
            <w:pPr>
              <w:autoSpaceDE w:val="0"/>
              <w:adjustRightInd w:val="0"/>
              <w:textAlignment w:val="auto"/>
              <w:rPr>
                <w:rFonts w:eastAsiaTheme="minorHAnsi" w:cs="Calibri"/>
                <w:szCs w:val="20"/>
              </w:rPr>
            </w:pPr>
            <w:r>
              <w:t xml:space="preserve">Wymaga się aby Partner Strategiczny </w:t>
            </w:r>
            <w:r w:rsidRPr="00013103">
              <w:t>po zakończeniu budowy</w:t>
            </w:r>
            <w:r>
              <w:t xml:space="preserve"> </w:t>
            </w:r>
            <w:r w:rsidR="0047197E">
              <w:t>Demonstrator</w:t>
            </w:r>
            <w:r>
              <w:t>a</w:t>
            </w:r>
            <w:r w:rsidRPr="00013103">
              <w:t xml:space="preserve"> </w:t>
            </w:r>
            <w:r>
              <w:t>przez Wykonawcę PCP udostępnił  mieszkańc</w:t>
            </w:r>
            <w:r w:rsidR="00743338">
              <w:t>om</w:t>
            </w:r>
            <w:r>
              <w:t xml:space="preserve"> instrukcję </w:t>
            </w:r>
            <w:r>
              <w:rPr>
                <w:rFonts w:eastAsiaTheme="minorHAnsi" w:cs="Calibri"/>
                <w:szCs w:val="20"/>
              </w:rPr>
              <w:t xml:space="preserve">korzystania z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>
              <w:rPr>
                <w:rFonts w:eastAsiaTheme="minorHAnsi" w:cs="Calibri"/>
                <w:szCs w:val="20"/>
              </w:rPr>
              <w:t>a,</w:t>
            </w:r>
          </w:p>
          <w:p w14:paraId="53D8FD44" w14:textId="2185C12C" w:rsidR="00EE185F" w:rsidRDefault="00EE185F" w:rsidP="00EE185F">
            <w:pPr>
              <w:autoSpaceDE w:val="0"/>
              <w:adjustRightInd w:val="0"/>
              <w:textAlignment w:val="auto"/>
            </w:pPr>
            <w:r>
              <w:rPr>
                <w:rFonts w:eastAsiaTheme="minorHAnsi" w:cs="Calibri"/>
                <w:szCs w:val="20"/>
              </w:rPr>
              <w:t xml:space="preserve">w tym instalacji w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>
              <w:rPr>
                <w:rFonts w:eastAsiaTheme="minorHAnsi" w:cs="Calibri"/>
                <w:szCs w:val="20"/>
              </w:rPr>
              <w:t>ze</w:t>
            </w:r>
            <w:r>
              <w:t xml:space="preserve"> </w:t>
            </w:r>
            <w:r w:rsidRPr="00B40A17">
              <w:t>opracowaną przez Wykonawcę PCP i przeprowadził szkolenie mieszkańców w zakresie prawidłowego użytkowania budynku.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6790959" w14:textId="71E7D520" w:rsidR="00EE185F" w:rsidRDefault="00EE185F" w:rsidP="00EE185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30.09.2023</w:t>
            </w:r>
          </w:p>
        </w:tc>
      </w:tr>
      <w:tr w:rsidR="005853F2" w:rsidRPr="00BF3A92" w14:paraId="5C669580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31549" w14:textId="77777777" w:rsidR="005853F2" w:rsidRDefault="005853F2" w:rsidP="00EE185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43962" w14:textId="4E45E7DF" w:rsidR="005853F2" w:rsidRDefault="00B22295" w:rsidP="00EE185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A305A" w14:textId="3455A7E4" w:rsidR="005853F2" w:rsidRPr="00400011" w:rsidRDefault="004B7B0C" w:rsidP="00B22295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Funkcja Demonstratora</w:t>
            </w:r>
            <w:r w:rsidR="00B22295" w:rsidRPr="00400011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D51E5" w14:textId="77777777" w:rsidR="005853F2" w:rsidRDefault="00B22295" w:rsidP="39E7CE88">
            <w:pPr>
              <w:pStyle w:val="Normalny1"/>
              <w:spacing w:before="0" w:line="240" w:lineRule="auto"/>
              <w:jc w:val="left"/>
              <w:rPr>
                <w:ins w:id="28" w:author="Autor"/>
                <w:rStyle w:val="Domylnaczcionkaakapitu1"/>
                <w:rFonts w:asciiTheme="minorHAnsi" w:eastAsiaTheme="minorEastAsia" w:hAnsiTheme="minorHAnsi" w:cstheme="minorBidi"/>
                <w:szCs w:val="20"/>
              </w:rPr>
            </w:pPr>
            <w:r w:rsidRPr="39E7CE88">
              <w:rPr>
                <w:rStyle w:val="Domylnaczcionkaakapitu1"/>
                <w:rFonts w:asciiTheme="minorHAnsi" w:eastAsiaTheme="minorEastAsia" w:hAnsiTheme="minorHAnsi" w:cstheme="minorBidi"/>
                <w:szCs w:val="20"/>
              </w:rPr>
              <w:t xml:space="preserve">Wymaga się aby </w:t>
            </w:r>
            <w:r w:rsidR="0047197E" w:rsidRPr="39E7CE88">
              <w:rPr>
                <w:rStyle w:val="Domylnaczcionkaakapitu1"/>
                <w:rFonts w:asciiTheme="minorHAnsi" w:eastAsiaTheme="minorEastAsia" w:hAnsiTheme="minorHAnsi" w:cstheme="minorBidi"/>
                <w:szCs w:val="20"/>
              </w:rPr>
              <w:t>Demonstrator</w:t>
            </w:r>
            <w:r w:rsidR="004B7B0C" w:rsidRPr="39E7CE88">
              <w:rPr>
                <w:rStyle w:val="Domylnaczcionkaakapitu1"/>
                <w:rFonts w:asciiTheme="minorHAnsi" w:eastAsiaTheme="minorEastAsia" w:hAnsiTheme="minorHAnsi" w:cstheme="minorBidi"/>
                <w:szCs w:val="20"/>
              </w:rPr>
              <w:t xml:space="preserve"> został wykorzystan</w:t>
            </w:r>
            <w:r w:rsidR="004158D0" w:rsidRPr="39E7CE88">
              <w:rPr>
                <w:rStyle w:val="Domylnaczcionkaakapitu1"/>
                <w:rFonts w:asciiTheme="minorHAnsi" w:eastAsiaTheme="minorEastAsia" w:hAnsiTheme="minorHAnsi" w:cstheme="minorBidi"/>
                <w:szCs w:val="20"/>
              </w:rPr>
              <w:t xml:space="preserve">y na potrzeby mieszkaniowe </w:t>
            </w:r>
            <w:r w:rsidR="449F5124" w:rsidRPr="39E7CE88">
              <w:rPr>
                <w:rFonts w:asciiTheme="minorHAnsi" w:eastAsiaTheme="minorEastAsia" w:hAnsiTheme="minorHAnsi" w:cstheme="minorBidi"/>
                <w:szCs w:val="20"/>
              </w:rPr>
              <w:t>w systemie rotacyjnym (</w:t>
            </w:r>
            <w:r w:rsidR="449F5124" w:rsidRPr="39E7CE88">
              <w:rPr>
                <w:rStyle w:val="Domylnaczcionkaakapitu1"/>
                <w:rFonts w:asciiTheme="minorHAnsi" w:eastAsiaTheme="minorEastAsia" w:hAnsiTheme="minorHAnsi" w:cstheme="minorBidi"/>
                <w:szCs w:val="20"/>
              </w:rPr>
              <w:t>zakładający</w:t>
            </w:r>
            <w:r w:rsidR="449F5124" w:rsidRPr="39E7CE88">
              <w:rPr>
                <w:rFonts w:asciiTheme="minorHAnsi" w:eastAsiaTheme="minorEastAsia" w:hAnsiTheme="minorHAnsi" w:cstheme="minorBidi"/>
                <w:szCs w:val="20"/>
              </w:rPr>
              <w:t xml:space="preserve"> pobyt tymczasowy)</w:t>
            </w:r>
            <w:r w:rsidR="009A311F" w:rsidRPr="39E7CE88">
              <w:rPr>
                <w:rStyle w:val="Domylnaczcionkaakapitu1"/>
                <w:rFonts w:asciiTheme="minorHAnsi" w:eastAsiaTheme="minorEastAsia" w:hAnsiTheme="minorHAnsi" w:cstheme="minorBidi"/>
                <w:szCs w:val="20"/>
              </w:rPr>
              <w:t>.</w:t>
            </w:r>
          </w:p>
          <w:p w14:paraId="0425FCCF" w14:textId="77777777" w:rsidR="002E37A1" w:rsidRDefault="002E37A1" w:rsidP="39E7CE88">
            <w:pPr>
              <w:pStyle w:val="Normalny1"/>
              <w:spacing w:before="0" w:line="240" w:lineRule="auto"/>
              <w:jc w:val="left"/>
              <w:rPr>
                <w:ins w:id="29" w:author="Autor"/>
                <w:rStyle w:val="Domylnaczcionkaakapitu1"/>
                <w:rFonts w:eastAsiaTheme="minorEastAsia"/>
                <w:szCs w:val="20"/>
              </w:rPr>
            </w:pPr>
          </w:p>
          <w:p w14:paraId="6F0DDF09" w14:textId="556847DA" w:rsidR="002E37A1" w:rsidRPr="00B22295" w:rsidRDefault="002E37A1" w:rsidP="39E7CE88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eastAsiaTheme="minorEastAsia" w:hAnsiTheme="minorHAnsi" w:cstheme="minorBidi"/>
                <w:szCs w:val="20"/>
              </w:rPr>
            </w:pPr>
            <w:ins w:id="30" w:author="Autor">
              <w:r>
                <w:t>Dopuszcza się łączenie wykorzystania na potrzeby mieszkaniowe z wykorzystaniem na inne cele zgodne z założeniami Przedsięwzięcia „Budownictwo efektywne energetycznie i procesowo”, związane np. z promocją zrównoważonego, innowacyjnego budownictwa.</w:t>
              </w:r>
            </w:ins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2323D4E" w14:textId="1D03202D" w:rsidR="005853F2" w:rsidRDefault="00B22295" w:rsidP="00EE185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30.09.2023</w:t>
            </w:r>
          </w:p>
        </w:tc>
      </w:tr>
      <w:tr w:rsidR="005322C1" w:rsidRPr="00BF3A92" w14:paraId="43434FBA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CEF22" w14:textId="77777777" w:rsidR="005322C1" w:rsidRDefault="005322C1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EC1BE" w14:textId="7D17FEF1" w:rsidR="005322C1" w:rsidRDefault="005322C1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B806B" w14:textId="5A65845A" w:rsidR="005322C1" w:rsidRPr="007A4E50" w:rsidRDefault="005322C1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7A4E50">
              <w:rPr>
                <w:color w:val="000000"/>
                <w:szCs w:val="20"/>
                <w:lang w:eastAsia="pl-PL"/>
              </w:rPr>
              <w:t xml:space="preserve">Zasiedlenie </w:t>
            </w:r>
            <w:r w:rsidR="0047197E">
              <w:rPr>
                <w:color w:val="000000"/>
                <w:szCs w:val="20"/>
                <w:lang w:eastAsia="pl-PL"/>
              </w:rPr>
              <w:t>Demonstrator</w:t>
            </w:r>
            <w:r w:rsidRPr="007A4E50">
              <w:rPr>
                <w:color w:val="000000"/>
                <w:szCs w:val="20"/>
                <w:lang w:eastAsia="pl-PL"/>
              </w:rPr>
              <w:t>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84900" w14:textId="06CD3A9B" w:rsidR="00EE7663" w:rsidRDefault="005322C1" w:rsidP="006C4636">
            <w:pPr>
              <w:pStyle w:val="Normalny1"/>
              <w:spacing w:before="0" w:line="240" w:lineRule="auto"/>
              <w:jc w:val="left"/>
              <w:rPr>
                <w:rStyle w:val="Domylnaczcionkaakapitu1"/>
              </w:rPr>
            </w:pPr>
            <w:r w:rsidRPr="008664B8">
              <w:rPr>
                <w:rStyle w:val="Domylnaczcionkaakapitu1"/>
                <w:szCs w:val="20"/>
              </w:rPr>
              <w:t xml:space="preserve">Wymaga się </w:t>
            </w:r>
            <w:r w:rsidR="00BD5A7F">
              <w:rPr>
                <w:rStyle w:val="Domylnaczcionkaakapitu1"/>
                <w:szCs w:val="20"/>
              </w:rPr>
              <w:t>aby</w:t>
            </w:r>
            <w:r w:rsidR="004B7B0C">
              <w:rPr>
                <w:rStyle w:val="Domylnaczcionkaakapitu1"/>
                <w:szCs w:val="20"/>
              </w:rPr>
              <w:t xml:space="preserve"> Demonstrator został</w:t>
            </w:r>
            <w:r w:rsidR="00BD5A7F">
              <w:rPr>
                <w:rStyle w:val="Domylnaczcionkaakapitu1"/>
                <w:szCs w:val="20"/>
              </w:rPr>
              <w:t xml:space="preserve"> zasiedl</w:t>
            </w:r>
            <w:r w:rsidR="004B7B0C">
              <w:rPr>
                <w:rStyle w:val="Domylnaczcionkaakapitu1"/>
                <w:szCs w:val="20"/>
              </w:rPr>
              <w:t xml:space="preserve">ony przez mieszkańców </w:t>
            </w:r>
            <w:r w:rsidR="00BD5A7F">
              <w:rPr>
                <w:rStyle w:val="Domylnaczcionkaakapitu1"/>
                <w:szCs w:val="20"/>
              </w:rPr>
              <w:t xml:space="preserve"> </w:t>
            </w:r>
            <w:r w:rsidR="00EE7663">
              <w:rPr>
                <w:rStyle w:val="Domylnaczcionkaakapitu1"/>
              </w:rPr>
              <w:t>gwarantując:</w:t>
            </w:r>
          </w:p>
          <w:p w14:paraId="701742E1" w14:textId="67877BE0" w:rsidR="00EE7663" w:rsidRPr="00EC6FE5" w:rsidRDefault="00EE7663" w:rsidP="00F76FE7">
            <w:pPr>
              <w:pStyle w:val="Normalny1"/>
              <w:numPr>
                <w:ilvl w:val="0"/>
                <w:numId w:val="37"/>
              </w:numPr>
              <w:spacing w:before="0" w:line="240" w:lineRule="auto"/>
              <w:jc w:val="left"/>
              <w:rPr>
                <w:rStyle w:val="Domylnaczcionkaakapitu1"/>
                <w:szCs w:val="20"/>
              </w:rPr>
            </w:pPr>
            <w:r>
              <w:rPr>
                <w:rStyle w:val="Domylnaczcionkaakapitu1"/>
              </w:rPr>
              <w:t xml:space="preserve">poszanowanie mienia </w:t>
            </w:r>
            <w:r w:rsidR="0047197E">
              <w:rPr>
                <w:rStyle w:val="Domylnaczcionkaakapitu1"/>
              </w:rPr>
              <w:t>Demonstrator</w:t>
            </w:r>
            <w:r w:rsidR="00AF4833">
              <w:rPr>
                <w:rStyle w:val="Domylnaczcionkaakapitu1"/>
              </w:rPr>
              <w:t>a</w:t>
            </w:r>
            <w:r>
              <w:rPr>
                <w:rStyle w:val="Domylnaczcionkaakapitu1"/>
              </w:rPr>
              <w:t>,</w:t>
            </w:r>
          </w:p>
          <w:p w14:paraId="363A8660" w14:textId="6F267EFF" w:rsidR="005A0DBC" w:rsidRPr="008C0593" w:rsidRDefault="00EE7663" w:rsidP="006C4636">
            <w:pPr>
              <w:pStyle w:val="Normalny1"/>
              <w:numPr>
                <w:ilvl w:val="0"/>
                <w:numId w:val="37"/>
              </w:numPr>
              <w:spacing w:before="0" w:line="240" w:lineRule="auto"/>
              <w:jc w:val="left"/>
              <w:rPr>
                <w:szCs w:val="20"/>
              </w:rPr>
            </w:pPr>
            <w:r>
              <w:rPr>
                <w:rStyle w:val="Domylnaczcionkaakapitu1"/>
              </w:rPr>
              <w:t xml:space="preserve">przestrzeganie Regulaminu Mieszkańców </w:t>
            </w:r>
            <w:r w:rsidR="0047197E">
              <w:rPr>
                <w:rStyle w:val="Domylnaczcionkaakapitu1"/>
              </w:rPr>
              <w:t>Demonstrator</w:t>
            </w:r>
            <w:r w:rsidR="00AF4833">
              <w:rPr>
                <w:rStyle w:val="Domylnaczcionkaakapitu1"/>
              </w:rPr>
              <w:t>a</w:t>
            </w:r>
            <w:r w:rsidR="00400011">
              <w:rPr>
                <w:rStyle w:val="Domylnaczcionkaakapitu1"/>
              </w:rPr>
              <w:t xml:space="preserve"> określonego w wymaganiu obligatoryjnym </w:t>
            </w:r>
            <w:r w:rsidR="00BD5A7F">
              <w:rPr>
                <w:rStyle w:val="Domylnaczcionkaakapitu1"/>
              </w:rPr>
              <w:t>JED</w:t>
            </w:r>
            <w:r w:rsidR="00400011">
              <w:rPr>
                <w:rStyle w:val="Domylnaczcionkaakapitu1"/>
              </w:rPr>
              <w:t xml:space="preserve"> 1.</w:t>
            </w:r>
            <w:r w:rsidR="004B7B0C">
              <w:rPr>
                <w:rStyle w:val="Domylnaczcionkaakapitu1"/>
              </w:rPr>
              <w:t>19</w:t>
            </w:r>
            <w:r>
              <w:rPr>
                <w:rStyle w:val="Domylnaczcionkaakapitu1"/>
              </w:rPr>
              <w:t>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E41F43A" w14:textId="01C11B6B" w:rsidR="005322C1" w:rsidRDefault="00B22295" w:rsidP="00C90DBF">
            <w:pPr>
              <w:pStyle w:val="Normalny1"/>
              <w:spacing w:before="0" w:line="240" w:lineRule="auto"/>
              <w:jc w:val="left"/>
            </w:pPr>
            <w:r>
              <w:t>W terminie uzgodnionym z Wykonawcą PCP i nie później niż do 30.09.2023</w:t>
            </w:r>
          </w:p>
        </w:tc>
      </w:tr>
      <w:tr w:rsidR="00EE185F" w:rsidRPr="00BF3A92" w14:paraId="7D5E89A1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5861E" w14:textId="77777777" w:rsidR="00EE185F" w:rsidRDefault="00EE185F" w:rsidP="00EE185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70ED4" w14:textId="68FA92AA" w:rsidR="00EE185F" w:rsidRDefault="00EE185F" w:rsidP="00EE185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0C45D" w14:textId="18096F48" w:rsidR="00EE185F" w:rsidRPr="007A4E50" w:rsidRDefault="00EE185F" w:rsidP="00EE185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7A4E50">
              <w:rPr>
                <w:color w:val="000000"/>
                <w:szCs w:val="20"/>
                <w:lang w:eastAsia="pl-PL"/>
              </w:rPr>
              <w:t xml:space="preserve">Szkolenia dla mieszkańców </w:t>
            </w:r>
            <w:r w:rsidR="0047197E">
              <w:rPr>
                <w:color w:val="000000"/>
                <w:szCs w:val="20"/>
                <w:lang w:eastAsia="pl-PL"/>
              </w:rPr>
              <w:t>Demonstrator</w:t>
            </w:r>
            <w:r w:rsidRPr="007A4E50">
              <w:rPr>
                <w:color w:val="000000"/>
                <w:szCs w:val="20"/>
                <w:lang w:eastAsia="pl-PL"/>
              </w:rPr>
              <w:t>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A0C9D" w14:textId="6DF09778" w:rsidR="00EE185F" w:rsidRDefault="00EE185F" w:rsidP="00EE185F">
            <w:pPr>
              <w:autoSpaceDE w:val="0"/>
              <w:adjustRightInd w:val="0"/>
              <w:textAlignment w:val="auto"/>
            </w:pPr>
            <w:r w:rsidRPr="00704107">
              <w:rPr>
                <w:rStyle w:val="Domylnaczcionkaakapitu1"/>
              </w:rPr>
              <w:t>Wymaga s</w:t>
            </w:r>
            <w:r>
              <w:rPr>
                <w:rStyle w:val="Domylnaczcionkaakapitu1"/>
              </w:rPr>
              <w:t xml:space="preserve">ię zadeklarowania przeprowadzenia co najmniej dwóch szkoleń rocznie w okresie 3 lat od dnia uzyskania pozwolenia na użytkowanie </w:t>
            </w:r>
            <w:r w:rsidR="0047197E">
              <w:rPr>
                <w:rStyle w:val="Domylnaczcionkaakapitu1"/>
              </w:rPr>
              <w:t>Demonstrator</w:t>
            </w:r>
            <w:r>
              <w:rPr>
                <w:rStyle w:val="Domylnaczcionkaakapitu1"/>
              </w:rPr>
              <w:t xml:space="preserve">a </w:t>
            </w:r>
            <w:r>
              <w:rPr>
                <w:rFonts w:eastAsiaTheme="minorHAnsi" w:cs="Calibri"/>
                <w:szCs w:val="20"/>
              </w:rPr>
              <w:t xml:space="preserve">dla </w:t>
            </w:r>
            <w:r w:rsidR="00EA4EAA">
              <w:rPr>
                <w:rFonts w:eastAsiaTheme="minorHAnsi" w:cs="Calibri"/>
                <w:szCs w:val="20"/>
              </w:rPr>
              <w:t>mieszkańców</w:t>
            </w:r>
            <w:r>
              <w:rPr>
                <w:rFonts w:eastAsiaTheme="minorHAnsi" w:cs="Calibri"/>
                <w:szCs w:val="20"/>
              </w:rPr>
              <w:t xml:space="preserve">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>
              <w:rPr>
                <w:rFonts w:eastAsiaTheme="minorHAnsi" w:cs="Calibri"/>
                <w:szCs w:val="20"/>
              </w:rPr>
              <w:t xml:space="preserve">a, aktualizowania w razie potrzeby instrukcji korzystania z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>
              <w:rPr>
                <w:rFonts w:eastAsiaTheme="minorHAnsi" w:cs="Calibri"/>
                <w:szCs w:val="20"/>
              </w:rPr>
              <w:t xml:space="preserve">a, w tym instalacji w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>
              <w:rPr>
                <w:rFonts w:eastAsiaTheme="minorHAnsi" w:cs="Calibri"/>
                <w:szCs w:val="20"/>
              </w:rPr>
              <w:t>ze, przedstawiania w razie potrzeby propozycji działań korygujących w kontekście pożądanych zwyczajów związanych z efektywnym użytkowaniem obiektu.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1E29AEE" w14:textId="25334E59" w:rsidR="00EE185F" w:rsidRDefault="00C95533" w:rsidP="00EE185F">
            <w:pPr>
              <w:pStyle w:val="Normalny1"/>
              <w:spacing w:before="0" w:line="240" w:lineRule="auto"/>
              <w:jc w:val="left"/>
            </w:pPr>
            <w:r>
              <w:t>Przez 3 lata od</w:t>
            </w:r>
            <w:r>
              <w:rPr>
                <w:rFonts w:eastAsiaTheme="minorHAnsi" w:cs="Calibri"/>
                <w:szCs w:val="20"/>
              </w:rPr>
              <w:t xml:space="preserve"> dnia uzyskania pozwolenia na użytkowanie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>
              <w:rPr>
                <w:rFonts w:eastAsiaTheme="minorHAnsi" w:cs="Calibri"/>
                <w:szCs w:val="20"/>
              </w:rPr>
              <w:t>a, najpóźniej od 31.08.2023</w:t>
            </w:r>
          </w:p>
        </w:tc>
      </w:tr>
      <w:tr w:rsidR="00AF4833" w:rsidRPr="00BF3A92" w14:paraId="18FE68BE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5E54D" w14:textId="77777777" w:rsidR="00AF4833" w:rsidRDefault="00AF4833" w:rsidP="00AF4833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AB3AF" w14:textId="57061CF1" w:rsidR="00AF4833" w:rsidRDefault="00AF4833" w:rsidP="00AF4833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C0C08" w14:textId="198A71BA" w:rsidR="00AF4833" w:rsidRDefault="00AF4833" w:rsidP="00AF4833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Utrzymanie </w:t>
            </w:r>
            <w:r w:rsidR="0047197E">
              <w:rPr>
                <w:color w:val="000000"/>
                <w:szCs w:val="20"/>
                <w:lang w:eastAsia="pl-PL"/>
              </w:rPr>
              <w:t>Demonstrator</w:t>
            </w:r>
            <w:r>
              <w:rPr>
                <w:color w:val="000000"/>
                <w:szCs w:val="20"/>
                <w:lang w:eastAsia="pl-PL"/>
              </w:rPr>
              <w:t>a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DF87D" w14:textId="12028F6C" w:rsidR="00A86CD6" w:rsidRPr="007A4E50" w:rsidRDefault="00A86CD6" w:rsidP="00A86CD6">
            <w:pPr>
              <w:autoSpaceDE w:val="0"/>
              <w:adjustRightInd w:val="0"/>
              <w:textAlignment w:val="auto"/>
            </w:pPr>
            <w:r w:rsidRPr="007A4E50">
              <w:t xml:space="preserve">Wymaga się, aby powołany przez Partnera Strategicznego Operator </w:t>
            </w:r>
            <w:r w:rsidR="0047197E">
              <w:t>Demonstrator</w:t>
            </w:r>
            <w:r w:rsidRPr="007A4E50">
              <w:t>a zapewnił:</w:t>
            </w:r>
          </w:p>
          <w:p w14:paraId="37A27B1F" w14:textId="75ED029D" w:rsidR="00A86CD6" w:rsidRPr="007A4E50" w:rsidRDefault="00A86CD6" w:rsidP="00112097">
            <w:pPr>
              <w:pStyle w:val="Akapitzlist"/>
              <w:numPr>
                <w:ilvl w:val="0"/>
                <w:numId w:val="56"/>
              </w:numPr>
              <w:autoSpaceDE w:val="0"/>
              <w:adjustRightInd w:val="0"/>
              <w:textAlignment w:val="auto"/>
            </w:pPr>
            <w:r w:rsidRPr="007A4E50">
              <w:t xml:space="preserve">utrzymanie funkcji użytkowej </w:t>
            </w:r>
            <w:r w:rsidR="0047197E">
              <w:t>Demonstrator</w:t>
            </w:r>
            <w:r w:rsidRPr="007A4E50">
              <w:t>a zgodnie z projektem,</w:t>
            </w:r>
          </w:p>
          <w:p w14:paraId="6F5A3870" w14:textId="73D5C8D1" w:rsidR="00A86CD6" w:rsidRPr="00A86CD6" w:rsidRDefault="00A86CD6" w:rsidP="00112097">
            <w:pPr>
              <w:pStyle w:val="Akapitzlist"/>
              <w:numPr>
                <w:ilvl w:val="0"/>
                <w:numId w:val="56"/>
              </w:numPr>
              <w:autoSpaceDE w:val="0"/>
              <w:adjustRightInd w:val="0"/>
              <w:textAlignment w:val="auto"/>
            </w:pPr>
            <w:r w:rsidRPr="00A86CD6">
              <w:t xml:space="preserve">wykluczenie wprowadzania zmian budowlanych i instalacyjnych w </w:t>
            </w:r>
            <w:r w:rsidR="0047197E">
              <w:t>Demonstrator</w:t>
            </w:r>
            <w:r w:rsidRPr="00A86CD6">
              <w:t>ze,</w:t>
            </w:r>
          </w:p>
          <w:p w14:paraId="73341B44" w14:textId="56D8CCB8" w:rsidR="00A86CD6" w:rsidRPr="00A86CD6" w:rsidRDefault="00A86CD6" w:rsidP="00112097">
            <w:pPr>
              <w:pStyle w:val="Akapitzlist"/>
              <w:numPr>
                <w:ilvl w:val="0"/>
                <w:numId w:val="56"/>
              </w:numPr>
              <w:autoSpaceDE w:val="0"/>
              <w:adjustRightInd w:val="0"/>
              <w:textAlignment w:val="auto"/>
            </w:pPr>
            <w:r w:rsidRPr="00A86CD6">
              <w:t>zapewnienie bieżącego zarządzania budynkiem, w tym obsługi BMS i urządzeń pomiarowych, przez osobę/osoby o odpowiednich kwalifikacjach,</w:t>
            </w:r>
          </w:p>
          <w:p w14:paraId="31070633" w14:textId="0CA60380" w:rsidR="00A86CD6" w:rsidRPr="00A86CD6" w:rsidRDefault="00A86CD6" w:rsidP="00112097">
            <w:pPr>
              <w:pStyle w:val="Akapitzlist"/>
              <w:numPr>
                <w:ilvl w:val="0"/>
                <w:numId w:val="56"/>
              </w:numPr>
              <w:autoSpaceDE w:val="0"/>
              <w:adjustRightInd w:val="0"/>
              <w:textAlignment w:val="auto"/>
            </w:pPr>
            <w:r w:rsidRPr="00A86CD6">
              <w:t xml:space="preserve">utrzymanie obiektu zgodnie z wytycznymi producentów poszczególnych składowych </w:t>
            </w:r>
            <w:r w:rsidR="0047197E">
              <w:t>Demonstrator</w:t>
            </w:r>
            <w:r w:rsidRPr="00A86CD6">
              <w:t>a, kartami gwarancyjnymi, przepisami BHP oraz przepisami przeciwpożarowymi,</w:t>
            </w:r>
          </w:p>
          <w:p w14:paraId="7585AE29" w14:textId="4BE9DD8E" w:rsidR="00A86CD6" w:rsidRPr="00A86CD6" w:rsidRDefault="00A86CD6" w:rsidP="00112097">
            <w:pPr>
              <w:pStyle w:val="Akapitzlist"/>
              <w:numPr>
                <w:ilvl w:val="0"/>
                <w:numId w:val="56"/>
              </w:numPr>
              <w:autoSpaceDE w:val="0"/>
              <w:adjustRightInd w:val="0"/>
              <w:textAlignment w:val="auto"/>
            </w:pPr>
            <w:r w:rsidRPr="00A86CD6">
              <w:t>prowadzenie książki obiektu zgodnie z ustawą z dnia 7 lipca 1994 r. Prawo budowlane i przepisami wykonawczymi do tej ustawy,</w:t>
            </w:r>
          </w:p>
          <w:p w14:paraId="7C0838E2" w14:textId="77777777" w:rsidR="00A86CD6" w:rsidRDefault="00A86CD6" w:rsidP="00112097">
            <w:pPr>
              <w:pStyle w:val="Akapitzlist"/>
              <w:numPr>
                <w:ilvl w:val="0"/>
                <w:numId w:val="56"/>
              </w:numPr>
              <w:autoSpaceDE w:val="0"/>
              <w:adjustRightInd w:val="0"/>
              <w:textAlignment w:val="auto"/>
            </w:pPr>
            <w:r w:rsidRPr="00112097">
              <w:t>wykonywanie przeglądów rocznych zgodnie z ustawą z dnia 7 lipca 1994 r. Prawo budowlane i przepisami wykonawczymi do tej ustawy oraz udostępniania wpisów z tych przeglądów przedstawicielom NCBR,</w:t>
            </w:r>
          </w:p>
          <w:p w14:paraId="261DFC8B" w14:textId="2F877E62" w:rsidR="00A86CD6" w:rsidRPr="00112097" w:rsidRDefault="00A86CD6" w:rsidP="00112097">
            <w:pPr>
              <w:pStyle w:val="Akapitzlist"/>
              <w:numPr>
                <w:ilvl w:val="0"/>
                <w:numId w:val="56"/>
              </w:numPr>
              <w:autoSpaceDE w:val="0"/>
              <w:adjustRightInd w:val="0"/>
              <w:textAlignment w:val="auto"/>
            </w:pPr>
            <w:r w:rsidRPr="007A4E50">
              <w:t>wykonywanie niezbędnych prac remontowych, konserwacyjnych i utrzymaniowych zapewniających dobry stan obiektu.</w:t>
            </w:r>
          </w:p>
          <w:p w14:paraId="4C863F03" w14:textId="47A21C18" w:rsidR="00AF4833" w:rsidRPr="00112097" w:rsidRDefault="00A86CD6" w:rsidP="00112097">
            <w:pPr>
              <w:pStyle w:val="Akapitzlist"/>
              <w:numPr>
                <w:ilvl w:val="0"/>
                <w:numId w:val="56"/>
              </w:numPr>
              <w:autoSpaceDE w:val="0"/>
              <w:adjustRightInd w:val="0"/>
              <w:textAlignment w:val="auto"/>
              <w:rPr>
                <w:rStyle w:val="Domylnaczcionkaakapitu1"/>
                <w:szCs w:val="20"/>
              </w:rPr>
            </w:pPr>
            <w:r w:rsidRPr="00112097">
              <w:t>wykonywanie innych czynności w zakresie dbania o obiekt zgodnie z rekomendacjami Zamawiającego lub Wykonawcy PCP o ile będą one możliwe do wykonania w reżimie budżetowym</w:t>
            </w:r>
            <w:r w:rsidR="00AF4833" w:rsidRPr="00A86CD6">
              <w:rPr>
                <w:rFonts w:eastAsiaTheme="minorHAnsi" w:cs="Calibri"/>
                <w:szCs w:val="20"/>
              </w:rPr>
              <w:t>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2C2118" w14:textId="6F85406B" w:rsidR="00AF4833" w:rsidRDefault="00EA4EAA" w:rsidP="00EC6FE5">
            <w:pPr>
              <w:pStyle w:val="Normalny1"/>
              <w:spacing w:before="0" w:line="240" w:lineRule="auto"/>
              <w:jc w:val="left"/>
            </w:pPr>
            <w:r>
              <w:t xml:space="preserve">Przez </w:t>
            </w:r>
            <w:r w:rsidR="00AF4833">
              <w:t>3 lata od</w:t>
            </w:r>
            <w:r w:rsidR="00AF4833">
              <w:rPr>
                <w:rFonts w:eastAsiaTheme="minorHAnsi" w:cs="Calibri"/>
                <w:szCs w:val="20"/>
              </w:rPr>
              <w:t xml:space="preserve"> dnia uzyskania pozwolenia na użytkowanie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 w:rsidR="00AF4833">
              <w:rPr>
                <w:rFonts w:eastAsiaTheme="minorHAnsi" w:cs="Calibri"/>
                <w:szCs w:val="20"/>
              </w:rPr>
              <w:t xml:space="preserve">a, </w:t>
            </w:r>
            <w:r w:rsidR="00595413">
              <w:rPr>
                <w:rFonts w:eastAsiaTheme="minorHAnsi" w:cs="Calibri"/>
                <w:szCs w:val="20"/>
              </w:rPr>
              <w:t>najpóźniej od 31.08.2023</w:t>
            </w:r>
            <w:r w:rsidR="00AF4833">
              <w:rPr>
                <w:rFonts w:eastAsiaTheme="minorHAnsi" w:cs="Calibri"/>
                <w:szCs w:val="20"/>
              </w:rPr>
              <w:t xml:space="preserve"> </w:t>
            </w:r>
          </w:p>
        </w:tc>
      </w:tr>
      <w:tr w:rsidR="00F40791" w:rsidRPr="00BF3A92" w14:paraId="767E477E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29323" w14:textId="77777777" w:rsidR="00F40791" w:rsidRDefault="00F40791" w:rsidP="00F40791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38AF1" w14:textId="43A4B07A" w:rsidR="00F40791" w:rsidRDefault="00F40791" w:rsidP="00F40791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6289A" w14:textId="306513EE" w:rsidR="00F40791" w:rsidRDefault="00F40791" w:rsidP="00F40791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Racjonalne zarządzanie zużyciem mediów przez mieszkańców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215EB" w14:textId="70111AD7" w:rsidR="00F40791" w:rsidRDefault="00F40791" w:rsidP="00F40791">
            <w:pPr>
              <w:autoSpaceDE w:val="0"/>
              <w:adjustRightInd w:val="0"/>
              <w:textAlignment w:val="auto"/>
              <w:rPr>
                <w:rStyle w:val="Domylnaczcionkaakapitu1"/>
                <w:szCs w:val="20"/>
              </w:rPr>
            </w:pPr>
            <w:r w:rsidRPr="007A4E50">
              <w:t xml:space="preserve">Wymaga się, aby powołany przez Partnera Strategicznego Operator </w:t>
            </w:r>
            <w:r w:rsidR="0047197E">
              <w:t>Demonstrator</w:t>
            </w:r>
            <w:r w:rsidRPr="007A4E50">
              <w:t>a zapewnił</w:t>
            </w:r>
            <w:r>
              <w:rPr>
                <w:rStyle w:val="Domylnaczcionkaakapitu1"/>
                <w:szCs w:val="20"/>
              </w:rPr>
              <w:t xml:space="preserve"> kontrolę nad racjonalnym zużyciem mediów (w tym energii elektrycznej</w:t>
            </w:r>
            <w:r w:rsidR="008F1CB6">
              <w:rPr>
                <w:rStyle w:val="Domylnaczcionkaakapitu1"/>
                <w:szCs w:val="20"/>
              </w:rPr>
              <w:t>, energii cieplnej</w:t>
            </w:r>
            <w:r>
              <w:rPr>
                <w:rStyle w:val="Domylnaczcionkaakapitu1"/>
                <w:szCs w:val="20"/>
              </w:rPr>
              <w:t xml:space="preserve"> i wody) przez mieszkańców w związku z okre</w:t>
            </w:r>
            <w:r w:rsidR="008F1CB6">
              <w:rPr>
                <w:rStyle w:val="Domylnaczcionkaakapitu1"/>
                <w:szCs w:val="20"/>
              </w:rPr>
              <w:t>śloną funkcją użytkową budynku.</w:t>
            </w:r>
          </w:p>
          <w:p w14:paraId="7A40BF03" w14:textId="77777777" w:rsidR="00F40791" w:rsidRDefault="00F40791" w:rsidP="00F40791">
            <w:pPr>
              <w:autoSpaceDE w:val="0"/>
              <w:adjustRightInd w:val="0"/>
              <w:textAlignment w:val="auto"/>
              <w:rPr>
                <w:rStyle w:val="Domylnaczcionkaakapitu1"/>
                <w:szCs w:val="20"/>
              </w:rPr>
            </w:pPr>
          </w:p>
          <w:p w14:paraId="153068E6" w14:textId="5AAE2F2D" w:rsidR="00F40791" w:rsidRPr="007A4E50" w:rsidRDefault="00F40791" w:rsidP="008F1CB6">
            <w:pPr>
              <w:autoSpaceDE w:val="0"/>
              <w:adjustRightInd w:val="0"/>
              <w:textAlignment w:val="auto"/>
            </w:pPr>
            <w:r>
              <w:rPr>
                <w:rStyle w:val="Domylnaczcionkaakapitu1"/>
                <w:szCs w:val="20"/>
              </w:rPr>
              <w:t>Wymaga się aby w przypadku nieprzest</w:t>
            </w:r>
            <w:r w:rsidR="008F1CB6">
              <w:rPr>
                <w:rStyle w:val="Domylnaczcionkaakapitu1"/>
                <w:szCs w:val="20"/>
              </w:rPr>
              <w:t>rzegania przez mieszkańców ww. wymagania</w:t>
            </w:r>
            <w:r>
              <w:rPr>
                <w:rStyle w:val="Domylnaczcionkaakapitu1"/>
                <w:szCs w:val="20"/>
              </w:rPr>
              <w:t xml:space="preserve"> Partner strategiczny/Operator wyznaczony do zarządzania budynkiem dokonał stosownych zmian w doborze mieszkańców.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D3507EF" w14:textId="34BD4724" w:rsidR="00F40791" w:rsidRDefault="00F40791" w:rsidP="00F40791">
            <w:pPr>
              <w:pStyle w:val="Normalny1"/>
              <w:spacing w:before="0" w:line="240" w:lineRule="auto"/>
              <w:jc w:val="left"/>
            </w:pPr>
            <w:r>
              <w:t>Przez 3 lata od</w:t>
            </w:r>
            <w:r>
              <w:rPr>
                <w:rFonts w:eastAsiaTheme="minorHAnsi" w:cs="Calibri"/>
                <w:szCs w:val="20"/>
              </w:rPr>
              <w:t xml:space="preserve"> dnia uzyskania pozwolenia na użytkowanie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>
              <w:rPr>
                <w:rFonts w:eastAsiaTheme="minorHAnsi" w:cs="Calibri"/>
                <w:szCs w:val="20"/>
              </w:rPr>
              <w:t>a, najpóźniej od 31.08.2023</w:t>
            </w:r>
          </w:p>
        </w:tc>
      </w:tr>
      <w:tr w:rsidR="00D44A8F" w:rsidRPr="00BF3A92" w14:paraId="336A4024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554FB" w14:textId="77777777" w:rsidR="00D44A8F" w:rsidRDefault="00D44A8F" w:rsidP="00D44A8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A11E0" w14:textId="5A41D4A0" w:rsidR="00D44A8F" w:rsidRDefault="00D44A8F" w:rsidP="00D44A8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C9F68" w14:textId="37EB68F2" w:rsidR="00D44A8F" w:rsidRDefault="005E3D3B" w:rsidP="005E3D3B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Udostępnianie danych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3255C" w14:textId="32A37398" w:rsidR="00BE0E8D" w:rsidRPr="00F76FE7" w:rsidRDefault="14D1BCCB" w:rsidP="4D3F907F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eastAsiaTheme="minorEastAsia" w:cs="Calibri"/>
              </w:rPr>
            </w:pPr>
            <w:r w:rsidRPr="4D3F907F">
              <w:rPr>
                <w:rStyle w:val="Domylnaczcionkaakapitu1"/>
              </w:rPr>
              <w:t>Wymaga się</w:t>
            </w:r>
            <w:r w:rsidR="3BA34E92" w:rsidRPr="4D3F907F">
              <w:rPr>
                <w:rStyle w:val="Domylnaczcionkaakapitu1"/>
              </w:rPr>
              <w:t xml:space="preserve"> </w:t>
            </w:r>
            <w:r w:rsidR="417FE623" w:rsidRPr="4D3F907F">
              <w:rPr>
                <w:rStyle w:val="Domylnaczcionkaakapitu1"/>
              </w:rPr>
              <w:t>aby wyznaczony</w:t>
            </w:r>
            <w:r w:rsidR="79CBEBC4" w:rsidRPr="4D3F907F">
              <w:rPr>
                <w:rStyle w:val="Domylnaczcionkaakapitu1"/>
              </w:rPr>
              <w:t xml:space="preserve"> O</w:t>
            </w:r>
            <w:r w:rsidR="417FE623" w:rsidRPr="4D3F907F">
              <w:rPr>
                <w:rStyle w:val="Domylnaczcionkaakapitu1"/>
              </w:rPr>
              <w:t>perator</w:t>
            </w:r>
            <w:r w:rsidR="79CBEBC4" w:rsidRPr="4D3F907F">
              <w:rPr>
                <w:rStyle w:val="Domylnaczcionkaakapitu1"/>
              </w:rPr>
              <w:t xml:space="preserve"> </w:t>
            </w:r>
            <w:r w:rsidR="0047197E" w:rsidRPr="4D3F907F">
              <w:rPr>
                <w:rStyle w:val="Domylnaczcionkaakapitu1"/>
              </w:rPr>
              <w:t>Demonstrator</w:t>
            </w:r>
            <w:r w:rsidR="79CBEBC4" w:rsidRPr="4D3F907F">
              <w:rPr>
                <w:rStyle w:val="Domylnaczcionkaakapitu1"/>
              </w:rPr>
              <w:t xml:space="preserve">a (wymaganie obligatoryjne </w:t>
            </w:r>
            <w:r w:rsidR="00BD5A7F">
              <w:rPr>
                <w:rStyle w:val="Domylnaczcionkaakapitu1"/>
              </w:rPr>
              <w:t>JED</w:t>
            </w:r>
            <w:r w:rsidR="79CBEBC4" w:rsidRPr="4D3F907F">
              <w:rPr>
                <w:rStyle w:val="Domylnaczcionkaakapitu1"/>
              </w:rPr>
              <w:t xml:space="preserve"> 1.2</w:t>
            </w:r>
            <w:r w:rsidR="00BD5A7F">
              <w:rPr>
                <w:rStyle w:val="Domylnaczcionkaakapitu1"/>
              </w:rPr>
              <w:t>0</w:t>
            </w:r>
            <w:r w:rsidR="79CBEBC4" w:rsidRPr="4D3F907F">
              <w:rPr>
                <w:rStyle w:val="Domylnaczcionkaakapitu1"/>
              </w:rPr>
              <w:t xml:space="preserve">) </w:t>
            </w:r>
            <w:r w:rsidR="417FE623" w:rsidRPr="4D3F907F">
              <w:rPr>
                <w:rStyle w:val="Domylnaczcionkaakapitu1"/>
              </w:rPr>
              <w:t>gromadził</w:t>
            </w:r>
            <w:r w:rsidR="79CBEBC4" w:rsidRPr="4D3F907F">
              <w:rPr>
                <w:rStyle w:val="Domylnaczcionkaakapitu1"/>
              </w:rPr>
              <w:t xml:space="preserve"> i </w:t>
            </w:r>
            <w:r w:rsidR="417FE623" w:rsidRPr="4D3F907F">
              <w:rPr>
                <w:rStyle w:val="Domylnaczcionkaakapitu1"/>
              </w:rPr>
              <w:t>udostępniał</w:t>
            </w:r>
            <w:r w:rsidR="79CBEBC4" w:rsidRPr="4D3F907F">
              <w:rPr>
                <w:rStyle w:val="Domylnaczcionkaakapitu1"/>
              </w:rPr>
              <w:t xml:space="preserve"> Zamawiającemu oraz Wykonawcy PCP co najmniej 1 raz na </w:t>
            </w:r>
            <w:r w:rsidR="5B923A17" w:rsidRPr="4D3F907F">
              <w:rPr>
                <w:rStyle w:val="Domylnaczcionkaakapitu1"/>
              </w:rPr>
              <w:t>miesiąc</w:t>
            </w:r>
            <w:r w:rsidR="417FE623" w:rsidRPr="4D3F907F">
              <w:rPr>
                <w:rStyle w:val="Domylnaczcionkaakapitu1"/>
              </w:rPr>
              <w:t xml:space="preserve">, </w:t>
            </w:r>
            <w:r w:rsidR="3BA34E92" w:rsidRPr="4D3F907F">
              <w:rPr>
                <w:rFonts w:eastAsiaTheme="minorEastAsia" w:cs="Calibri"/>
              </w:rPr>
              <w:t>informac</w:t>
            </w:r>
            <w:r w:rsidR="417FE623" w:rsidRPr="4D3F907F">
              <w:rPr>
                <w:rFonts w:eastAsiaTheme="minorEastAsia" w:cs="Calibri"/>
              </w:rPr>
              <w:t>je</w:t>
            </w:r>
            <w:r w:rsidR="3BA34E92" w:rsidRPr="4D3F907F">
              <w:rPr>
                <w:rFonts w:eastAsiaTheme="minorEastAsia" w:cs="Calibri"/>
              </w:rPr>
              <w:t xml:space="preserve"> i </w:t>
            </w:r>
            <w:r w:rsidR="6F4CBAA8" w:rsidRPr="4D3F907F">
              <w:rPr>
                <w:rFonts w:eastAsiaTheme="minorEastAsia" w:cs="Calibri"/>
              </w:rPr>
              <w:t xml:space="preserve">zautomatyzowane </w:t>
            </w:r>
            <w:r w:rsidR="3BA34E92" w:rsidRPr="4D3F907F">
              <w:rPr>
                <w:rFonts w:eastAsiaTheme="minorEastAsia" w:cs="Calibri"/>
              </w:rPr>
              <w:t>dan</w:t>
            </w:r>
            <w:r w:rsidR="417FE623" w:rsidRPr="4D3F907F">
              <w:rPr>
                <w:rFonts w:eastAsiaTheme="minorEastAsia" w:cs="Calibri"/>
              </w:rPr>
              <w:t>e</w:t>
            </w:r>
            <w:r w:rsidR="3BA34E92" w:rsidRPr="4D3F907F">
              <w:rPr>
                <w:rFonts w:eastAsiaTheme="minorEastAsia" w:cs="Calibri"/>
              </w:rPr>
              <w:t xml:space="preserve"> statystyczn</w:t>
            </w:r>
            <w:r w:rsidR="417FE623" w:rsidRPr="4D3F907F">
              <w:rPr>
                <w:rFonts w:eastAsiaTheme="minorEastAsia" w:cs="Calibri"/>
              </w:rPr>
              <w:t>e</w:t>
            </w:r>
            <w:r w:rsidR="3BA34E92" w:rsidRPr="4D3F907F">
              <w:rPr>
                <w:rFonts w:eastAsiaTheme="minorEastAsia" w:cs="Calibri"/>
              </w:rPr>
              <w:t xml:space="preserve"> na temat </w:t>
            </w:r>
            <w:r w:rsidR="0047197E" w:rsidRPr="4D3F907F">
              <w:rPr>
                <w:rFonts w:eastAsiaTheme="minorEastAsia" w:cs="Calibri"/>
              </w:rPr>
              <w:t>Demonstrator</w:t>
            </w:r>
            <w:r w:rsidR="3BA34E92" w:rsidRPr="4D3F907F">
              <w:rPr>
                <w:rFonts w:eastAsiaTheme="minorEastAsia" w:cs="Calibri"/>
              </w:rPr>
              <w:t>a, w tym:</w:t>
            </w:r>
          </w:p>
          <w:p w14:paraId="4B6DD361" w14:textId="1B7B369F" w:rsidR="00BE0E8D" w:rsidRPr="007A4E50" w:rsidRDefault="14D1BCCB" w:rsidP="4D3F907F">
            <w:pPr>
              <w:pStyle w:val="Normalny1"/>
              <w:numPr>
                <w:ilvl w:val="0"/>
                <w:numId w:val="35"/>
              </w:numPr>
              <w:spacing w:before="0" w:line="240" w:lineRule="auto"/>
              <w:ind w:left="714" w:hanging="357"/>
              <w:rPr>
                <w:rFonts w:eastAsiaTheme="minorEastAsia" w:cs="Calibri"/>
              </w:rPr>
            </w:pPr>
            <w:r w:rsidRPr="4D3F907F">
              <w:rPr>
                <w:rStyle w:val="Domylnaczcionkaakapitu1"/>
                <w:rFonts w:eastAsia="Calibri" w:cs="Arial"/>
              </w:rPr>
              <w:t>i</w:t>
            </w:r>
            <w:r w:rsidRPr="4D3F907F">
              <w:rPr>
                <w:rStyle w:val="Domylnaczcionkaakapitu1"/>
              </w:rPr>
              <w:t xml:space="preserve">nformacji i danych </w:t>
            </w:r>
            <w:r w:rsidRPr="4D3F907F">
              <w:rPr>
                <w:rStyle w:val="Domylnaczcionkaakapitu1"/>
                <w:rFonts w:eastAsia="Calibri" w:cs="Arial"/>
              </w:rPr>
              <w:t xml:space="preserve">o warunkach funkcjonowania </w:t>
            </w:r>
            <w:r w:rsidR="0047197E" w:rsidRPr="4D3F907F">
              <w:rPr>
                <w:rStyle w:val="Domylnaczcionkaakapitu1"/>
                <w:rFonts w:eastAsia="Calibri" w:cs="Arial"/>
              </w:rPr>
              <w:t>Demonstrator</w:t>
            </w:r>
            <w:r w:rsidRPr="4D3F907F">
              <w:rPr>
                <w:rStyle w:val="Domylnaczcionkaakapitu1"/>
                <w:rFonts w:eastAsia="Calibri" w:cs="Arial"/>
              </w:rPr>
              <w:t>a takich jak: zużycie energii elektrycznej, wody i ciepł</w:t>
            </w:r>
            <w:r w:rsidRPr="4D3F907F">
              <w:rPr>
                <w:rStyle w:val="Domylnaczcionkaakapitu1"/>
              </w:rPr>
              <w:t xml:space="preserve">a, </w:t>
            </w:r>
            <w:r w:rsidRPr="4D3F907F">
              <w:rPr>
                <w:rStyle w:val="Domylnaczcionkaakapitu1"/>
                <w:rFonts w:eastAsia="Calibri" w:cs="Arial"/>
              </w:rPr>
              <w:t>liczba mieszkańców, ilość energii elektrycznej produkowanej z OZE, sprawność urządzeń</w:t>
            </w:r>
            <w:r w:rsidRPr="4D3F907F">
              <w:rPr>
                <w:rStyle w:val="Domylnaczcionkaakapitu1"/>
              </w:rPr>
              <w:t xml:space="preserve"> OZE – dla </w:t>
            </w:r>
            <w:r w:rsidRPr="4D3F907F">
              <w:rPr>
                <w:rStyle w:val="Domylnaczcionkaakapitu1"/>
                <w:rFonts w:eastAsia="Calibri" w:cs="Arial"/>
              </w:rPr>
              <w:t>całego budynku i wyodrębnionych lokali, przy czym dane stanowiące dane osobowe będą</w:t>
            </w:r>
            <w:r w:rsidRPr="4D3F907F">
              <w:rPr>
                <w:rStyle w:val="Domylnaczcionkaakapitu1"/>
              </w:rPr>
              <w:t xml:space="preserve"> </w:t>
            </w:r>
            <w:r w:rsidRPr="4D3F907F">
              <w:rPr>
                <w:rStyle w:val="Domylnaczcionkaakapitu1"/>
                <w:rFonts w:eastAsia="Calibri" w:cs="Arial"/>
              </w:rPr>
              <w:t>agregowane</w:t>
            </w:r>
            <w:r w:rsidRPr="4D3F907F">
              <w:rPr>
                <w:rStyle w:val="Domylnaczcionkaakapitu1"/>
              </w:rPr>
              <w:t xml:space="preserve"> </w:t>
            </w:r>
            <w:r w:rsidRPr="4D3F907F">
              <w:rPr>
                <w:rFonts w:eastAsiaTheme="minorEastAsia" w:cs="Calibri"/>
              </w:rPr>
              <w:t>lub zanonimizowane</w:t>
            </w:r>
            <w:r w:rsidR="1FCE205C">
              <w:t xml:space="preserve"> </w:t>
            </w:r>
            <w:r w:rsidR="1FCE205C" w:rsidRPr="4D3F907F">
              <w:rPr>
                <w:rFonts w:eastAsiaTheme="minorEastAsia" w:cs="Calibri"/>
              </w:rPr>
              <w:t>z uwzględnieniem statystyk ich zużycia w ciągu doby</w:t>
            </w:r>
            <w:r w:rsidR="03E6640E" w:rsidRPr="4D3F907F">
              <w:rPr>
                <w:rFonts w:eastAsiaTheme="minorEastAsia" w:cs="Calibri"/>
              </w:rPr>
              <w:t>, miesiąca</w:t>
            </w:r>
            <w:r w:rsidR="1FCE205C" w:rsidRPr="4D3F907F">
              <w:rPr>
                <w:rFonts w:eastAsiaTheme="minorEastAsia" w:cs="Calibri"/>
              </w:rPr>
              <w:t xml:space="preserve"> oraz zbiorczo w ciągu kwartału</w:t>
            </w:r>
            <w:r w:rsidRPr="4D3F907F">
              <w:rPr>
                <w:rFonts w:eastAsiaTheme="minorEastAsia" w:cs="Calibri"/>
              </w:rPr>
              <w:t>,</w:t>
            </w:r>
          </w:p>
          <w:p w14:paraId="45948F1F" w14:textId="77777777" w:rsidR="00D44A8F" w:rsidRDefault="00D44A8F" w:rsidP="00F76FE7">
            <w:pPr>
              <w:pStyle w:val="Normalny1"/>
              <w:numPr>
                <w:ilvl w:val="0"/>
                <w:numId w:val="35"/>
              </w:numPr>
              <w:spacing w:before="0" w:line="240" w:lineRule="auto"/>
              <w:jc w:val="left"/>
              <w:rPr>
                <w:rFonts w:eastAsiaTheme="minorHAnsi" w:cs="Calibri"/>
                <w:szCs w:val="20"/>
              </w:rPr>
            </w:pPr>
            <w:r w:rsidRPr="00EC6FE5">
              <w:rPr>
                <w:rFonts w:eastAsiaTheme="minorHAnsi" w:cs="Calibri"/>
                <w:szCs w:val="20"/>
              </w:rPr>
              <w:t xml:space="preserve">wymaganych przez </w:t>
            </w:r>
            <w:r w:rsidR="003840CF">
              <w:rPr>
                <w:rFonts w:eastAsiaTheme="minorHAnsi" w:cs="Calibri"/>
                <w:szCs w:val="20"/>
              </w:rPr>
              <w:t>Zamawiającego</w:t>
            </w:r>
            <w:r w:rsidR="00BE0E8D" w:rsidRPr="00EC6FE5">
              <w:rPr>
                <w:rFonts w:eastAsiaTheme="minorHAnsi" w:cs="Calibri"/>
                <w:szCs w:val="20"/>
              </w:rPr>
              <w:t xml:space="preserve"> informacji i danych na temat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 w:rsidRPr="00EC6FE5">
              <w:rPr>
                <w:rFonts w:eastAsiaTheme="minorHAnsi" w:cs="Calibri"/>
                <w:szCs w:val="20"/>
              </w:rPr>
              <w:t>a (w tym danych dot. kosztów i zużycia energii elektrycznej, energii cieplnej, wody</w:t>
            </w:r>
            <w:r w:rsidR="00BE0E8D" w:rsidRPr="00EC6FE5">
              <w:rPr>
                <w:rFonts w:eastAsiaTheme="minorHAnsi" w:cs="Calibri"/>
                <w:szCs w:val="20"/>
              </w:rPr>
              <w:t xml:space="preserve"> </w:t>
            </w:r>
            <w:r w:rsidRPr="00EC6FE5">
              <w:rPr>
                <w:rFonts w:eastAsiaTheme="minorHAnsi" w:cs="Calibri"/>
                <w:szCs w:val="20"/>
              </w:rPr>
              <w:t>i ścieków)</w:t>
            </w:r>
            <w:r w:rsidR="009710B1">
              <w:rPr>
                <w:rFonts w:eastAsiaTheme="minorHAnsi" w:cs="Calibri"/>
                <w:szCs w:val="20"/>
              </w:rPr>
              <w:t>,</w:t>
            </w:r>
          </w:p>
          <w:p w14:paraId="4E6C3B3D" w14:textId="3CCC03BA" w:rsidR="009710B1" w:rsidRPr="00F76FE7" w:rsidRDefault="009710B1" w:rsidP="005E3D3B">
            <w:pPr>
              <w:pStyle w:val="Normalny1"/>
              <w:numPr>
                <w:ilvl w:val="0"/>
                <w:numId w:val="35"/>
              </w:numPr>
              <w:spacing w:before="0" w:line="240" w:lineRule="auto"/>
              <w:jc w:val="left"/>
              <w:rPr>
                <w:rStyle w:val="Domylnaczcionkaakapitu1"/>
                <w:rFonts w:eastAsiaTheme="minorHAnsi" w:cs="Calibri"/>
                <w:szCs w:val="20"/>
              </w:rPr>
            </w:pPr>
            <w:r w:rsidRPr="4D3F907F">
              <w:rPr>
                <w:rStyle w:val="Domylnaczcionkaakapitu1"/>
                <w:rFonts w:eastAsia="Calibri" w:cs="Arial"/>
              </w:rPr>
              <w:t>i</w:t>
            </w:r>
            <w:r w:rsidRPr="4D3F907F">
              <w:rPr>
                <w:rStyle w:val="Domylnaczcionkaakapitu1"/>
              </w:rPr>
              <w:t>nformacji</w:t>
            </w:r>
            <w:r>
              <w:rPr>
                <w:rStyle w:val="Domylnaczcionkaakapitu1"/>
              </w:rPr>
              <w:t xml:space="preserve"> dot. </w:t>
            </w:r>
            <w:r w:rsidR="0072275C">
              <w:rPr>
                <w:rStyle w:val="Domylnaczcionkaakapitu1"/>
              </w:rPr>
              <w:t xml:space="preserve">wszelkich </w:t>
            </w:r>
            <w:r>
              <w:rPr>
                <w:rStyle w:val="Domylnaczcionkaakapitu1"/>
              </w:rPr>
              <w:t xml:space="preserve">przychodów z </w:t>
            </w:r>
            <w:r w:rsidR="005E3D3B">
              <w:rPr>
                <w:rStyle w:val="Domylnaczcionkaakapitu1"/>
              </w:rPr>
              <w:t>Demonstratora</w:t>
            </w:r>
            <w:r>
              <w:rPr>
                <w:rStyle w:val="Domylnaczcionkaakapitu1"/>
              </w:rPr>
              <w:t xml:space="preserve"> z uwzględnieniem </w:t>
            </w:r>
            <w:r w:rsidR="005E3D3B">
              <w:rPr>
                <w:rStyle w:val="Domylnaczcionkaakapitu1"/>
              </w:rPr>
              <w:t xml:space="preserve">wskazania </w:t>
            </w:r>
            <w:r w:rsidR="005E3D3B" w:rsidRPr="005E3D3B">
              <w:rPr>
                <w:rStyle w:val="Domylnaczcionkaakapitu1"/>
              </w:rPr>
              <w:t>nadwyżki</w:t>
            </w:r>
            <w:r w:rsidRPr="005E3D3B">
              <w:rPr>
                <w:rStyle w:val="Domylnaczcionkaakapitu1"/>
              </w:rPr>
              <w:t xml:space="preserve"> uzyskanych w danym </w:t>
            </w:r>
            <w:r w:rsidR="005E3D3B" w:rsidRPr="005E3D3B">
              <w:rPr>
                <w:rStyle w:val="Domylnaczcionkaakapitu1"/>
              </w:rPr>
              <w:t>okresie</w:t>
            </w:r>
            <w:r w:rsidRPr="005E3D3B">
              <w:rPr>
                <w:rStyle w:val="Domylnaczcionkaakapitu1"/>
              </w:rPr>
              <w:t xml:space="preserve"> Korzyści z Demonstratora ponad poniesione w dany</w:t>
            </w:r>
            <w:r w:rsidR="005E3D3B">
              <w:rPr>
                <w:rStyle w:val="Domylnaczcionkaakapitu1"/>
              </w:rPr>
              <w:t>m okresie Dopuszczalne Wydatki</w:t>
            </w:r>
            <w:r w:rsidR="005E3D3B">
              <w:rPr>
                <w:rStyle w:val="Domylnaczcionkaakapitu1"/>
                <w:rFonts w:eastAsia="Calibri" w:cs="Arial"/>
              </w:rPr>
              <w:t xml:space="preserve"> przy czym dopuszcza się przekazywanie ww. danych zbiorczo co najmniej raz na pół roku.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296090" w14:textId="72803D70" w:rsidR="00D44A8F" w:rsidRDefault="00EA4EAA" w:rsidP="00D44A8F">
            <w:pPr>
              <w:pStyle w:val="Normalny1"/>
              <w:spacing w:before="0" w:line="240" w:lineRule="auto"/>
              <w:jc w:val="left"/>
            </w:pPr>
            <w:r>
              <w:t xml:space="preserve">Przez </w:t>
            </w:r>
            <w:r w:rsidR="00595413">
              <w:t>3 lata od</w:t>
            </w:r>
            <w:r w:rsidR="00595413">
              <w:rPr>
                <w:rFonts w:eastAsiaTheme="minorHAnsi" w:cs="Calibri"/>
                <w:szCs w:val="20"/>
              </w:rPr>
              <w:t xml:space="preserve"> dnia uzyskania pozwolenia na użytkowanie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 w:rsidR="00595413">
              <w:rPr>
                <w:rFonts w:eastAsiaTheme="minorHAnsi" w:cs="Calibri"/>
                <w:szCs w:val="20"/>
              </w:rPr>
              <w:t>a, najpóźniej od 31.08.2023</w:t>
            </w:r>
          </w:p>
        </w:tc>
      </w:tr>
      <w:tr w:rsidR="006B5F48" w:rsidRPr="00BF3A92" w14:paraId="75BB70FB" w14:textId="77777777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0DAB6" w14:textId="77777777" w:rsidR="006B5F48" w:rsidRDefault="006B5F48" w:rsidP="006B5F48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34B83" w14:textId="1974BBEE" w:rsidR="006B5F48" w:rsidRDefault="006B5F48" w:rsidP="006B5F48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Partner Strategiczny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4C0CD" w14:textId="72E8DD82" w:rsidR="006B5F48" w:rsidRDefault="006B5F48" w:rsidP="006B5F48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 xml:space="preserve">Promowanie </w:t>
            </w:r>
            <w:r w:rsidR="0047197E">
              <w:rPr>
                <w:color w:val="000000"/>
                <w:szCs w:val="20"/>
                <w:lang w:eastAsia="pl-PL"/>
              </w:rPr>
              <w:t>Demonstrator</w:t>
            </w:r>
            <w:r>
              <w:rPr>
                <w:color w:val="000000"/>
                <w:szCs w:val="20"/>
                <w:lang w:eastAsia="pl-PL"/>
              </w:rPr>
              <w:t>a technologii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57B0D" w14:textId="7C483770" w:rsidR="00C95533" w:rsidRDefault="003F6EC0" w:rsidP="00112097">
            <w:pPr>
              <w:autoSpaceDE w:val="0"/>
              <w:adjustRightInd w:val="0"/>
              <w:textAlignment w:val="auto"/>
              <w:rPr>
                <w:rStyle w:val="Domylnaczcionkaakapitu1"/>
              </w:rPr>
            </w:pPr>
            <w:r w:rsidRPr="00F76FE7">
              <w:rPr>
                <w:rStyle w:val="Domylnaczcionkaakapitu1"/>
              </w:rPr>
              <w:t>Wymaga</w:t>
            </w:r>
            <w:r w:rsidR="00C95533">
              <w:rPr>
                <w:rStyle w:val="Domylnaczcionkaakapitu1"/>
              </w:rPr>
              <w:t>ne jest nie częściej niż 3 razy w roku</w:t>
            </w:r>
            <w:r w:rsidR="00C95533" w:rsidRPr="00F76FE7">
              <w:rPr>
                <w:rStyle w:val="Domylnaczcionkaakapitu1"/>
                <w:szCs w:val="20"/>
              </w:rPr>
              <w:t xml:space="preserve"> </w:t>
            </w:r>
            <w:r w:rsidR="00C95533">
              <w:rPr>
                <w:rStyle w:val="Domylnaczcionkaakapitu1"/>
                <w:szCs w:val="20"/>
              </w:rPr>
              <w:t xml:space="preserve">(każdorazowo po </w:t>
            </w:r>
            <w:r w:rsidR="00C95533" w:rsidRPr="00F76FE7">
              <w:rPr>
                <w:rStyle w:val="Domylnaczcionkaakapitu1"/>
                <w:szCs w:val="20"/>
              </w:rPr>
              <w:t xml:space="preserve">uzgodnieniu </w:t>
            </w:r>
            <w:r w:rsidR="00C95533">
              <w:rPr>
                <w:rStyle w:val="Domylnaczcionkaakapitu1"/>
                <w:szCs w:val="20"/>
              </w:rPr>
              <w:t xml:space="preserve">z </w:t>
            </w:r>
            <w:r w:rsidR="00C95533" w:rsidRPr="005E4962">
              <w:rPr>
                <w:rStyle w:val="Domylnaczcionkaakapitu1"/>
                <w:rFonts w:eastAsia="Times New Roman" w:cs="Times New Roman"/>
                <w:szCs w:val="20"/>
              </w:rPr>
              <w:t xml:space="preserve">Wykonawcą </w:t>
            </w:r>
            <w:r w:rsidR="00C95533">
              <w:rPr>
                <w:rStyle w:val="Domylnaczcionkaakapitu1"/>
                <w:szCs w:val="20"/>
              </w:rPr>
              <w:t xml:space="preserve">PCP i Zamawiającym </w:t>
            </w:r>
            <w:r w:rsidR="00C95533" w:rsidRPr="005E4962">
              <w:rPr>
                <w:rStyle w:val="Domylnaczcionkaakapitu1"/>
                <w:rFonts w:eastAsia="Times New Roman" w:cs="Times New Roman"/>
                <w:szCs w:val="20"/>
              </w:rPr>
              <w:t>co do terminów i formy wyd</w:t>
            </w:r>
            <w:r w:rsidR="00C95533">
              <w:rPr>
                <w:rStyle w:val="Domylnaczcionkaakapitu1"/>
                <w:szCs w:val="20"/>
              </w:rPr>
              <w:t>arzenia)</w:t>
            </w:r>
            <w:r w:rsidR="00C95533">
              <w:rPr>
                <w:rStyle w:val="Domylnaczcionkaakapitu1"/>
              </w:rPr>
              <w:t xml:space="preserve"> </w:t>
            </w:r>
            <w:r w:rsidR="006B5F48" w:rsidRPr="00F76FE7">
              <w:rPr>
                <w:rStyle w:val="Domylnaczcionkaakapitu1"/>
              </w:rPr>
              <w:t>udostępniani</w:t>
            </w:r>
            <w:r w:rsidR="00C95533">
              <w:rPr>
                <w:rStyle w:val="Domylnaczcionkaakapitu1"/>
              </w:rPr>
              <w:t>e</w:t>
            </w:r>
            <w:r w:rsidR="006B5F48" w:rsidRPr="00F76FE7">
              <w:rPr>
                <w:rStyle w:val="Domylnaczcionkaakapitu1"/>
              </w:rPr>
              <w:t xml:space="preserve"> </w:t>
            </w:r>
            <w:r w:rsidR="0047197E">
              <w:rPr>
                <w:rStyle w:val="Domylnaczcionkaakapitu1"/>
              </w:rPr>
              <w:t>Demonstrator</w:t>
            </w:r>
            <w:r w:rsidR="006B5F48" w:rsidRPr="00F76FE7">
              <w:rPr>
                <w:rStyle w:val="Domylnaczcionkaakapitu1"/>
              </w:rPr>
              <w:t>a na potrzeby pokazowe, szkoleniowe i testowe, w tym okresowego</w:t>
            </w:r>
            <w:r>
              <w:rPr>
                <w:rStyle w:val="Domylnaczcionkaakapitu1"/>
              </w:rPr>
              <w:t xml:space="preserve"> d</w:t>
            </w:r>
            <w:r w:rsidR="006B5F48" w:rsidRPr="00F76FE7">
              <w:rPr>
                <w:rStyle w:val="Domylnaczcionkaakapitu1"/>
              </w:rPr>
              <w:t xml:space="preserve">ostępu do </w:t>
            </w:r>
            <w:r w:rsidR="00BD5A7F">
              <w:rPr>
                <w:rStyle w:val="Domylnaczcionkaakapitu1"/>
              </w:rPr>
              <w:t xml:space="preserve">pomieszczeń Demonstratora </w:t>
            </w:r>
            <w:r w:rsidR="006B5F48" w:rsidRPr="00F76FE7">
              <w:rPr>
                <w:rStyle w:val="Domylnaczcionkaakapitu1"/>
              </w:rPr>
              <w:t>(np. przez zawarcie odp. zobowiązań w umowach z użytkownikami końcowymi)</w:t>
            </w:r>
            <w:r w:rsidR="00C95533">
              <w:rPr>
                <w:rStyle w:val="Domylnaczcionkaakapitu1"/>
              </w:rPr>
              <w:t>.</w:t>
            </w:r>
          </w:p>
          <w:p w14:paraId="453761EC" w14:textId="64E45433" w:rsidR="00C95533" w:rsidRPr="00F76FE7" w:rsidRDefault="00C95533" w:rsidP="00112097">
            <w:pPr>
              <w:autoSpaceDE w:val="0"/>
              <w:adjustRightInd w:val="0"/>
              <w:textAlignment w:val="auto"/>
              <w:rPr>
                <w:rStyle w:val="Domylnaczcionkaakapitu1"/>
              </w:rPr>
            </w:pPr>
          </w:p>
          <w:p w14:paraId="66861233" w14:textId="77777777" w:rsidR="00C25EA2" w:rsidRDefault="003F6EC0" w:rsidP="00112097">
            <w:pPr>
              <w:autoSpaceDE w:val="0"/>
              <w:adjustRightInd w:val="0"/>
              <w:textAlignment w:val="auto"/>
              <w:rPr>
                <w:rStyle w:val="Domylnaczcionkaakapitu1"/>
                <w:szCs w:val="20"/>
              </w:rPr>
            </w:pPr>
            <w:r w:rsidRPr="00112097">
              <w:rPr>
                <w:rFonts w:eastAsiaTheme="minorHAnsi" w:cs="Calibri"/>
                <w:szCs w:val="20"/>
              </w:rPr>
              <w:t>Wymaga</w:t>
            </w:r>
            <w:r w:rsidR="00C95533">
              <w:rPr>
                <w:rFonts w:eastAsiaTheme="minorHAnsi" w:cs="Calibri"/>
                <w:szCs w:val="20"/>
              </w:rPr>
              <w:t xml:space="preserve">ne jest </w:t>
            </w:r>
            <w:r w:rsidRPr="00112097">
              <w:rPr>
                <w:rFonts w:eastAsiaTheme="minorHAnsi" w:cs="Calibri"/>
                <w:szCs w:val="20"/>
              </w:rPr>
              <w:t>zorganizowani</w:t>
            </w:r>
            <w:r w:rsidR="00C95533">
              <w:rPr>
                <w:rFonts w:eastAsiaTheme="minorHAnsi" w:cs="Calibri"/>
                <w:szCs w:val="20"/>
              </w:rPr>
              <w:t>e</w:t>
            </w:r>
            <w:r w:rsidR="00C95533">
              <w:rPr>
                <w:rStyle w:val="Domylnaczcionkaakapitu1"/>
                <w:szCs w:val="20"/>
              </w:rPr>
              <w:t xml:space="preserve"> (każdorazowo po </w:t>
            </w:r>
            <w:r w:rsidR="00C95533" w:rsidRPr="00F76FE7">
              <w:rPr>
                <w:rStyle w:val="Domylnaczcionkaakapitu1"/>
                <w:szCs w:val="20"/>
              </w:rPr>
              <w:t xml:space="preserve">uzgodnieniu </w:t>
            </w:r>
            <w:r w:rsidR="00C95533">
              <w:rPr>
                <w:rStyle w:val="Domylnaczcionkaakapitu1"/>
                <w:szCs w:val="20"/>
              </w:rPr>
              <w:t xml:space="preserve">z </w:t>
            </w:r>
            <w:r w:rsidR="00C95533" w:rsidRPr="005E4962">
              <w:rPr>
                <w:rStyle w:val="Domylnaczcionkaakapitu1"/>
                <w:rFonts w:eastAsia="Times New Roman" w:cs="Times New Roman"/>
                <w:szCs w:val="20"/>
              </w:rPr>
              <w:t xml:space="preserve">Wykonawcą </w:t>
            </w:r>
            <w:r w:rsidR="00C95533">
              <w:rPr>
                <w:rStyle w:val="Domylnaczcionkaakapitu1"/>
                <w:szCs w:val="20"/>
              </w:rPr>
              <w:t xml:space="preserve">PCP i Zamawiającym </w:t>
            </w:r>
            <w:r w:rsidR="00C95533" w:rsidRPr="005E4962">
              <w:rPr>
                <w:rStyle w:val="Domylnaczcionkaakapitu1"/>
                <w:rFonts w:eastAsia="Times New Roman" w:cs="Times New Roman"/>
                <w:szCs w:val="20"/>
              </w:rPr>
              <w:t>co do terminów i formy wyd</w:t>
            </w:r>
            <w:r w:rsidR="00C95533">
              <w:rPr>
                <w:rStyle w:val="Domylnaczcionkaakapitu1"/>
                <w:szCs w:val="20"/>
              </w:rPr>
              <w:t>arzenia)</w:t>
            </w:r>
            <w:r w:rsidRPr="00112097">
              <w:rPr>
                <w:rFonts w:eastAsiaTheme="minorHAnsi" w:cs="Calibri"/>
                <w:szCs w:val="20"/>
              </w:rPr>
              <w:t xml:space="preserve"> co najmniej 2 konferencji rocznie dot. użytkowania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 w:rsidRPr="00112097">
              <w:rPr>
                <w:rFonts w:eastAsiaTheme="minorHAnsi" w:cs="Calibri"/>
                <w:szCs w:val="20"/>
              </w:rPr>
              <w:t xml:space="preserve">a i promocji technologii </w:t>
            </w:r>
            <w:r w:rsidR="00C95533">
              <w:rPr>
                <w:rFonts w:eastAsiaTheme="minorHAnsi" w:cs="Calibri"/>
                <w:szCs w:val="20"/>
              </w:rPr>
              <w:t xml:space="preserve">i rozwiązań </w:t>
            </w:r>
            <w:r w:rsidRPr="00112097">
              <w:rPr>
                <w:rFonts w:eastAsiaTheme="minorHAnsi" w:cs="Calibri"/>
                <w:szCs w:val="20"/>
              </w:rPr>
              <w:t>zastosowan</w:t>
            </w:r>
            <w:r w:rsidR="00C95533">
              <w:rPr>
                <w:rFonts w:eastAsiaTheme="minorHAnsi" w:cs="Calibri"/>
                <w:szCs w:val="20"/>
              </w:rPr>
              <w:t xml:space="preserve">ych </w:t>
            </w:r>
            <w:r w:rsidRPr="00112097">
              <w:rPr>
                <w:rFonts w:eastAsiaTheme="minorHAnsi" w:cs="Calibri"/>
                <w:szCs w:val="20"/>
              </w:rPr>
              <w:t xml:space="preserve">w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 w:rsidRPr="00112097">
              <w:rPr>
                <w:rFonts w:eastAsiaTheme="minorHAnsi" w:cs="Calibri"/>
                <w:szCs w:val="20"/>
              </w:rPr>
              <w:t>ze</w:t>
            </w:r>
            <w:r w:rsidR="00C95533" w:rsidRPr="00F76FE7">
              <w:rPr>
                <w:rStyle w:val="Domylnaczcionkaakapitu1"/>
                <w:szCs w:val="20"/>
              </w:rPr>
              <w:t xml:space="preserve">, z poszanowaniem unikania nadmiernych zakłóceń płynnej eksploatacji </w:t>
            </w:r>
            <w:r w:rsidR="0047197E">
              <w:rPr>
                <w:rStyle w:val="Domylnaczcionkaakapitu1"/>
                <w:szCs w:val="20"/>
              </w:rPr>
              <w:t>Demonstrator</w:t>
            </w:r>
            <w:r w:rsidR="00C95533" w:rsidRPr="00F76FE7">
              <w:rPr>
                <w:rStyle w:val="Domylnaczcionkaakapitu1"/>
                <w:szCs w:val="20"/>
              </w:rPr>
              <w:t>a</w:t>
            </w:r>
            <w:r w:rsidR="00C95533">
              <w:rPr>
                <w:rStyle w:val="Domylnaczcionkaakapitu1"/>
                <w:szCs w:val="20"/>
              </w:rPr>
              <w:t>.</w:t>
            </w:r>
            <w:r w:rsidR="00C25EA2">
              <w:rPr>
                <w:rStyle w:val="Domylnaczcionkaakapitu1"/>
                <w:szCs w:val="20"/>
              </w:rPr>
              <w:t xml:space="preserve"> </w:t>
            </w:r>
          </w:p>
          <w:p w14:paraId="75A5F732" w14:textId="77777777" w:rsidR="00C25EA2" w:rsidRDefault="00C25EA2" w:rsidP="00112097">
            <w:pPr>
              <w:autoSpaceDE w:val="0"/>
              <w:adjustRightInd w:val="0"/>
              <w:textAlignment w:val="auto"/>
              <w:rPr>
                <w:rStyle w:val="Domylnaczcionkaakapitu1"/>
                <w:szCs w:val="20"/>
              </w:rPr>
            </w:pPr>
          </w:p>
          <w:p w14:paraId="57B534A4" w14:textId="337F1F59" w:rsidR="00C95533" w:rsidRPr="007A4E50" w:rsidRDefault="00C25EA2" w:rsidP="00112097">
            <w:pPr>
              <w:autoSpaceDE w:val="0"/>
              <w:adjustRightInd w:val="0"/>
              <w:textAlignment w:val="auto"/>
              <w:rPr>
                <w:rStyle w:val="Domylnaczcionkaakapitu1"/>
                <w:rFonts w:eastAsiaTheme="minorHAnsi" w:cs="Calibri"/>
                <w:szCs w:val="20"/>
              </w:rPr>
            </w:pPr>
            <w:r>
              <w:rPr>
                <w:rStyle w:val="Domylnaczcionkaakapitu1"/>
                <w:szCs w:val="20"/>
              </w:rPr>
              <w:t>Promocja służy promowaniu rozwiązań „takich samych” jak zastosowane w Demonstratorze, w szczególności w zakresie rozwiązań modułowych w budownictwie społecznym, a niekoniecznie rozwiązań „tych samych” jak zastosowane w Demonstratorze, zaś Demonstrator ma być przykładem takich rozwiązań.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DB14BF2" w14:textId="66569597" w:rsidR="006B5F48" w:rsidRDefault="00EA4EAA" w:rsidP="006B5F48">
            <w:pPr>
              <w:pStyle w:val="Normalny1"/>
              <w:spacing w:before="0" w:line="240" w:lineRule="auto"/>
              <w:jc w:val="left"/>
            </w:pPr>
            <w:r>
              <w:t xml:space="preserve">Przez </w:t>
            </w:r>
            <w:r w:rsidR="00595413">
              <w:t>3 lata od</w:t>
            </w:r>
            <w:r w:rsidR="00595413">
              <w:rPr>
                <w:rFonts w:eastAsiaTheme="minorHAnsi" w:cs="Calibri"/>
                <w:szCs w:val="20"/>
              </w:rPr>
              <w:t xml:space="preserve"> dnia uzyskania pozwolenia na użytkowanie </w:t>
            </w:r>
            <w:r w:rsidR="0047197E">
              <w:rPr>
                <w:rFonts w:eastAsiaTheme="minorHAnsi" w:cs="Calibri"/>
                <w:szCs w:val="20"/>
              </w:rPr>
              <w:t>Demonstrator</w:t>
            </w:r>
            <w:r w:rsidR="00595413">
              <w:rPr>
                <w:rFonts w:eastAsiaTheme="minorHAnsi" w:cs="Calibri"/>
                <w:szCs w:val="20"/>
              </w:rPr>
              <w:t>a, najpóźniej od 31.08.2023</w:t>
            </w:r>
          </w:p>
        </w:tc>
      </w:tr>
      <w:tr w:rsidR="00C90DBF" w14:paraId="0761633D" w14:textId="6817B3CB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FC4B2" w14:textId="77777777" w:rsidR="00C90DBF" w:rsidRPr="00FF3AB0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9B2C9" w14:textId="77777777" w:rsidR="00C90DBF" w:rsidRDefault="00C90DBF" w:rsidP="00C90DBF">
            <w:pPr>
              <w:pStyle w:val="Normalny1"/>
              <w:spacing w:line="240" w:lineRule="auto"/>
              <w:jc w:val="center"/>
              <w:rPr>
                <w:b/>
                <w:bCs/>
                <w:color w:val="000000" w:themeColor="text1"/>
                <w:szCs w:val="20"/>
                <w:lang w:eastAsia="pl-PL"/>
              </w:rPr>
            </w:pPr>
            <w:r w:rsidRPr="08663219">
              <w:rPr>
                <w:b/>
                <w:bCs/>
                <w:color w:val="000000" w:themeColor="text1"/>
                <w:szCs w:val="20"/>
                <w:lang w:eastAsia="pl-PL"/>
              </w:rPr>
              <w:t>Zagospodarowanie terenu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CA5DC" w14:textId="0D874A42" w:rsidR="00C90DBF" w:rsidRDefault="00C90DBF" w:rsidP="00C90DBF">
            <w:pPr>
              <w:pStyle w:val="Normalny1"/>
              <w:spacing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>
              <w:rPr>
                <w:color w:val="000000" w:themeColor="text1"/>
                <w:szCs w:val="20"/>
                <w:lang w:eastAsia="pl-PL"/>
              </w:rPr>
              <w:t>Przygotowanie terenu pod inwestycję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39E6C" w14:textId="7FADB732" w:rsidR="00C90DBF" w:rsidRDefault="00DB16F4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ins w:id="31" w:author="Autor">
              <w:r>
                <w:rPr>
                  <w:rStyle w:val="Domylnaczcionkaakapitu1"/>
                  <w:szCs w:val="20"/>
                  <w:lang w:eastAsia="pl-PL"/>
                </w:rPr>
                <w:t>Wymaga się wykonania</w:t>
              </w:r>
              <w:del w:id="32" w:author="Autor">
                <w:r w:rsidDel="00640268">
                  <w:rPr>
                    <w:rStyle w:val="Domylnaczcionkaakapitu1"/>
                    <w:szCs w:val="20"/>
                    <w:lang w:eastAsia="pl-PL"/>
                  </w:rPr>
                  <w:delText xml:space="preserve"> </w:delText>
                </w:r>
                <w:r w:rsidR="00BC0A1D" w:rsidRPr="00DB16F4" w:rsidDel="00640268">
                  <w:rPr>
                    <w:rStyle w:val="Domylnaczcionkaakapitu1"/>
                    <w:szCs w:val="20"/>
                    <w:lang w:eastAsia="pl-PL"/>
                  </w:rPr>
                  <w:delText>lokalizacja</w:delText>
                </w:r>
              </w:del>
              <w:r w:rsidRPr="00DB16F4">
                <w:rPr>
                  <w:rStyle w:val="Domylnaczcionkaakapitu1"/>
                  <w:szCs w:val="20"/>
                  <w:lang w:eastAsia="pl-PL"/>
                </w:rPr>
                <w:t xml:space="preserve"> zjazdu lub przebudow</w:t>
              </w:r>
              <w:r w:rsidR="00640268">
                <w:rPr>
                  <w:rStyle w:val="Domylnaczcionkaakapitu1"/>
                  <w:szCs w:val="20"/>
                  <w:lang w:eastAsia="pl-PL"/>
                </w:rPr>
                <w:t xml:space="preserve">y </w:t>
              </w:r>
              <w:del w:id="33" w:author="Autor">
                <w:r w:rsidRPr="00DB16F4" w:rsidDel="00640268">
                  <w:rPr>
                    <w:rStyle w:val="Domylnaczcionkaakapitu1"/>
                    <w:szCs w:val="20"/>
                    <w:lang w:eastAsia="pl-PL"/>
                  </w:rPr>
                  <w:delText xml:space="preserve">ę </w:delText>
                </w:r>
              </w:del>
              <w:r w:rsidRPr="00DB16F4">
                <w:rPr>
                  <w:rStyle w:val="Domylnaczcionkaakapitu1"/>
                  <w:szCs w:val="20"/>
                  <w:lang w:eastAsia="pl-PL"/>
                </w:rPr>
                <w:t>zjazdu</w:t>
              </w:r>
              <w:r w:rsidR="00BC0A1D">
                <w:rPr>
                  <w:rStyle w:val="Domylnaczcionkaakapitu1"/>
                  <w:szCs w:val="20"/>
                  <w:lang w:eastAsia="pl-PL"/>
                </w:rPr>
                <w:t xml:space="preserve"> zgodnie z Projektem Zagospodarowania.</w:t>
              </w:r>
              <w:r w:rsidRPr="00DB16F4">
                <w:rPr>
                  <w:rStyle w:val="Domylnaczcionkaakapitu1"/>
                  <w:szCs w:val="20"/>
                  <w:lang w:eastAsia="pl-PL"/>
                </w:rPr>
                <w:t xml:space="preserve"> </w:t>
              </w:r>
            </w:ins>
            <w:r w:rsidR="00C90DBF" w:rsidRPr="08663219">
              <w:rPr>
                <w:rStyle w:val="Domylnaczcionkaakapitu1"/>
                <w:szCs w:val="20"/>
                <w:lang w:eastAsia="pl-PL"/>
              </w:rPr>
              <w:t xml:space="preserve">Wymaga się wykonania </w:t>
            </w:r>
            <w:r w:rsidR="009A311F">
              <w:rPr>
                <w:rStyle w:val="Domylnaczcionkaakapitu1"/>
                <w:szCs w:val="20"/>
                <w:lang w:eastAsia="pl-PL"/>
              </w:rPr>
              <w:t xml:space="preserve">niezbędnych </w:t>
            </w:r>
            <w:r w:rsidR="00C90DBF">
              <w:rPr>
                <w:rStyle w:val="Domylnaczcionkaakapitu1"/>
                <w:szCs w:val="20"/>
                <w:lang w:eastAsia="pl-PL"/>
              </w:rPr>
              <w:t>rozbiórek, przekładek instalacji,</w:t>
            </w:r>
            <w:r w:rsidR="00C90DBF" w:rsidRPr="08663219">
              <w:rPr>
                <w:rStyle w:val="Domylnaczcionkaakapitu1"/>
                <w:szCs w:val="20"/>
                <w:lang w:eastAsia="pl-PL"/>
              </w:rPr>
              <w:t xml:space="preserve"> wycinki drzew zlokalizowanych na działce i zawartych w Projekcie Zagospodarowania Terenu objętym pozwoleniem na budowę  (Granicą zakresów realizacji między budynkiem a częścią terenową będzie obrys budynku wraz z powiązanymi konstrukcyjnie elementami towarzyszącymi - jak balkony, tarasy, zadaszenie wejścia i podjazdu i in.</w:t>
            </w:r>
            <w:r w:rsidR="00C90DBF">
              <w:rPr>
                <w:rStyle w:val="Domylnaczcionkaakapitu1"/>
                <w:szCs w:val="20"/>
                <w:lang w:eastAsia="pl-PL"/>
              </w:rPr>
              <w:t xml:space="preserve"> Ponadto elementy bezpośrednio powiązane technologicznie z budynkiem, takie jak </w:t>
            </w:r>
            <w:r w:rsidR="0055682C">
              <w:rPr>
                <w:rStyle w:val="Domylnaczcionkaakapitu1"/>
                <w:szCs w:val="20"/>
                <w:lang w:eastAsia="pl-PL"/>
              </w:rPr>
              <w:t>np.</w:t>
            </w:r>
            <w:r w:rsidR="00C90DBF">
              <w:rPr>
                <w:rStyle w:val="Domylnaczcionkaakapitu1"/>
                <w:szCs w:val="20"/>
                <w:lang w:eastAsia="pl-PL"/>
              </w:rPr>
              <w:t xml:space="preserve"> oczyszczalnia ścieków, </w:t>
            </w:r>
            <w:r w:rsidR="0055682C">
              <w:rPr>
                <w:rStyle w:val="Domylnaczcionkaakapitu1"/>
                <w:szCs w:val="20"/>
                <w:lang w:eastAsia="pl-PL"/>
              </w:rPr>
              <w:t>zbiornik na wodę deszczową</w:t>
            </w:r>
            <w:r w:rsidR="00C90DBF">
              <w:rPr>
                <w:rStyle w:val="Domylnaczcionkaakapitu1"/>
                <w:szCs w:val="20"/>
                <w:lang w:eastAsia="pl-PL"/>
              </w:rPr>
              <w:t>, zadaszenie parkingu wraz z instalacją fotowoltaiczną będą wykonane przez Wykonawcę PCP budynku</w:t>
            </w:r>
            <w:r w:rsidR="00C90DBF" w:rsidRPr="08663219">
              <w:rPr>
                <w:rStyle w:val="Domylnaczcionkaakapitu1"/>
                <w:szCs w:val="20"/>
                <w:lang w:eastAsia="pl-PL"/>
              </w:rPr>
              <w:t xml:space="preserve">). 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0595486" w14:textId="1216A9F9" w:rsidR="00C90DBF" w:rsidRPr="08663219" w:rsidRDefault="00240013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>
              <w:t>W terminie uzgodnionym z Wykonawcą PCP i nie później niż do 31.08.2023</w:t>
            </w:r>
          </w:p>
        </w:tc>
      </w:tr>
      <w:tr w:rsidR="00C90DBF" w:rsidRPr="00BF3A92" w14:paraId="7D60621A" w14:textId="103E4BD4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B295B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E7289" w14:textId="77777777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Zagospodarowanie terenu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CA984" w14:textId="0E8B62EA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Przyłącze wodociągowe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30005" w14:textId="044E923B" w:rsidR="00C90DBF" w:rsidRDefault="00C90DBF" w:rsidP="00C90DBF">
            <w:pPr>
              <w:pStyle w:val="Normalny1"/>
              <w:spacing w:before="0" w:line="240" w:lineRule="auto"/>
              <w:jc w:val="left"/>
              <w:rPr>
                <w:ins w:id="34" w:author="Autor"/>
                <w:rStyle w:val="Domylnaczcionkaakapitu1"/>
                <w:lang w:eastAsia="pl-PL"/>
              </w:rPr>
            </w:pPr>
            <w:r w:rsidRPr="5DA4011F">
              <w:rPr>
                <w:rStyle w:val="Domylnaczcionkaakapitu1"/>
                <w:lang w:eastAsia="pl-PL"/>
              </w:rPr>
              <w:t xml:space="preserve">Wymaga się </w:t>
            </w:r>
            <w:r>
              <w:rPr>
                <w:rStyle w:val="Domylnaczcionkaakapitu1"/>
                <w:lang w:eastAsia="pl-PL"/>
              </w:rPr>
              <w:t xml:space="preserve">wykonania </w:t>
            </w:r>
            <w:r w:rsidRPr="5DA4011F">
              <w:rPr>
                <w:rStyle w:val="Domylnaczcionkaakapitu1"/>
                <w:lang w:eastAsia="pl-PL"/>
              </w:rPr>
              <w:t xml:space="preserve">połączenia z </w:t>
            </w:r>
            <w:r>
              <w:rPr>
                <w:rStyle w:val="Domylnaczcionkaakapitu1"/>
                <w:lang w:eastAsia="pl-PL"/>
              </w:rPr>
              <w:t>siecią</w:t>
            </w:r>
            <w:r w:rsidRPr="5DA4011F">
              <w:rPr>
                <w:rStyle w:val="Domylnaczcionkaakapitu1"/>
                <w:lang w:eastAsia="pl-PL"/>
              </w:rPr>
              <w:t xml:space="preserve"> wodociągową</w:t>
            </w:r>
            <w:r>
              <w:rPr>
                <w:rStyle w:val="Domylnaczcionkaakapitu1"/>
                <w:szCs w:val="20"/>
                <w:lang w:eastAsia="pl-PL"/>
              </w:rPr>
              <w:t xml:space="preserve"> zgodnie z projektem budowlano-wykonawczym (ewentualnie innym uzgodnieniem poczynionym z właściwym gestorem)</w:t>
            </w:r>
            <w:r>
              <w:rPr>
                <w:rStyle w:val="Domylnaczcionkaakapitu1"/>
                <w:lang w:eastAsia="pl-PL"/>
              </w:rPr>
              <w:t xml:space="preserve">. </w:t>
            </w:r>
          </w:p>
          <w:p w14:paraId="554C8A91" w14:textId="56D28FC7" w:rsidR="00BC0A1D" w:rsidDel="00BC0A1D" w:rsidRDefault="00BC0A1D" w:rsidP="00C90DBF">
            <w:pPr>
              <w:pStyle w:val="Normalny1"/>
              <w:spacing w:before="0" w:line="240" w:lineRule="auto"/>
              <w:jc w:val="left"/>
              <w:rPr>
                <w:del w:id="35" w:author="Autor"/>
                <w:rStyle w:val="Domylnaczcionkaakapitu1"/>
              </w:rPr>
            </w:pPr>
            <w:ins w:id="36" w:author="Autor">
              <w:r>
                <w:lastRenderedPageBreak/>
                <w:t xml:space="preserve">W razie braku warunków przyłączenia do sieci wodociągowej wymaga się zapewnienia możliwości korzystania z indywidualnego ujęcia wody wykonanego zgodnie z </w:t>
              </w:r>
              <w:r w:rsidR="006E79A1">
                <w:t>P</w:t>
              </w:r>
              <w:r>
                <w:t xml:space="preserve">rojektem </w:t>
              </w:r>
              <w:r w:rsidR="00640268">
                <w:t>Architektoniczno-</w:t>
              </w:r>
              <w:r w:rsidR="006E79A1">
                <w:t>Budo</w:t>
              </w:r>
              <w:r w:rsidR="00640268">
                <w:t>w</w:t>
              </w:r>
              <w:r w:rsidR="006E79A1">
                <w:t>lany</w:t>
              </w:r>
              <w:r>
                <w:rPr>
                  <w:rStyle w:val="Domylnaczcionkaakapitu1"/>
                  <w:szCs w:val="20"/>
                  <w:lang w:eastAsia="pl-PL"/>
                </w:rPr>
                <w:t>m.</w:t>
              </w:r>
            </w:ins>
          </w:p>
          <w:p w14:paraId="1628AEC3" w14:textId="77777777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</w:p>
          <w:p w14:paraId="5A800C30" w14:textId="42EC9225" w:rsidR="00C90DBF" w:rsidRDefault="00C90DBF" w:rsidP="00C90DBF">
            <w:pPr>
              <w:pStyle w:val="Normalny1"/>
              <w:spacing w:before="0" w:line="240" w:lineRule="auto"/>
              <w:jc w:val="left"/>
            </w:pPr>
            <w:r>
              <w:rPr>
                <w:rStyle w:val="Domylnaczcionkaakapitu1"/>
                <w:lang w:eastAsia="pl-PL"/>
              </w:rPr>
              <w:t>Wymaga się z</w:t>
            </w:r>
            <w:r w:rsidRPr="5DA4011F">
              <w:rPr>
                <w:rStyle w:val="Domylnaczcionkaakapitu1"/>
                <w:lang w:eastAsia="pl-PL"/>
              </w:rPr>
              <w:t>apewni</w:t>
            </w:r>
            <w:r>
              <w:rPr>
                <w:rStyle w:val="Domylnaczcionkaakapitu1"/>
                <w:lang w:eastAsia="pl-PL"/>
              </w:rPr>
              <w:t>enia</w:t>
            </w:r>
            <w:r w:rsidRPr="5DA4011F">
              <w:rPr>
                <w:rStyle w:val="Domylnaczcionkaakapitu1"/>
                <w:lang w:eastAsia="pl-PL"/>
              </w:rPr>
              <w:t xml:space="preserve"> ciągłoś</w:t>
            </w:r>
            <w:r>
              <w:rPr>
                <w:rStyle w:val="Domylnaczcionkaakapitu1"/>
                <w:lang w:eastAsia="pl-PL"/>
              </w:rPr>
              <w:t>ci</w:t>
            </w:r>
            <w:r w:rsidRPr="5DA4011F">
              <w:rPr>
                <w:rStyle w:val="Domylnaczcionkaakapitu1"/>
                <w:lang w:eastAsia="pl-PL"/>
              </w:rPr>
              <w:t xml:space="preserve"> dostaw </w:t>
            </w:r>
            <w:ins w:id="37" w:author="Autor">
              <w:r w:rsidR="00BC0A1D">
                <w:rPr>
                  <w:rStyle w:val="Domylnaczcionkaakapitu1"/>
                  <w:lang w:eastAsia="pl-PL"/>
                </w:rPr>
                <w:t xml:space="preserve">lub dostępu do </w:t>
              </w:r>
            </w:ins>
            <w:r w:rsidRPr="5DA4011F">
              <w:rPr>
                <w:rStyle w:val="Domylnaczcionkaakapitu1"/>
                <w:lang w:eastAsia="pl-PL"/>
              </w:rPr>
              <w:t xml:space="preserve">czystej wody na potrzeby bytowe w ilości zgodnej z </w:t>
            </w:r>
            <w:r w:rsidRPr="5DA4011F">
              <w:rPr>
                <w:lang w:eastAsia="pl-PL"/>
              </w:rPr>
              <w:t>rozporządzeniem Ministra Infrastruktury z dnia 14 stycznia 2002 r. w sprawie określenia przeciętnych norm zużycia wody</w:t>
            </w:r>
            <w:r w:rsidRPr="5DA4011F">
              <w:rPr>
                <w:rStyle w:val="Domylnaczcionkaakapitu1"/>
                <w:lang w:eastAsia="pl-PL"/>
              </w:rPr>
              <w:t xml:space="preserve"> Dz.U. 2002 nr 8 poz. 70.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0EFC56E" w14:textId="681C75C5" w:rsidR="00C90DBF" w:rsidRPr="5DA4011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  <w:r>
              <w:lastRenderedPageBreak/>
              <w:t xml:space="preserve">W terminie uzgodnionym z Wykonawcą PCP i nie </w:t>
            </w:r>
            <w:r>
              <w:lastRenderedPageBreak/>
              <w:t>później niż do 31.08.2023</w:t>
            </w:r>
          </w:p>
        </w:tc>
      </w:tr>
      <w:tr w:rsidR="00C90DBF" w:rsidRPr="00BF3A92" w14:paraId="62B86748" w14:textId="4975D664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08963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C3843E" w14:textId="1108F45A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Zagospodarowanie terenu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4F9F1" w14:textId="2E41694D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</w:t>
            </w:r>
            <w:r>
              <w:rPr>
                <w:color w:val="000000"/>
              </w:rPr>
              <w:t xml:space="preserve">rzyłącze </w:t>
            </w:r>
            <w:r>
              <w:rPr>
                <w:color w:val="000000"/>
                <w:szCs w:val="20"/>
                <w:lang w:eastAsia="pl-PL"/>
              </w:rPr>
              <w:t>kanalizacji sanitarne</w:t>
            </w:r>
            <w:r>
              <w:rPr>
                <w:color w:val="000000"/>
              </w:rPr>
              <w:t>j</w:t>
            </w:r>
            <w:r>
              <w:rPr>
                <w:color w:val="000000"/>
                <w:szCs w:val="20"/>
                <w:lang w:eastAsia="pl-PL"/>
              </w:rPr>
              <w:t xml:space="preserve"> i deszczowe</w:t>
            </w:r>
            <w:r>
              <w:rPr>
                <w:color w:val="000000"/>
              </w:rPr>
              <w:t>j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ED483" w14:textId="0AFFC69C" w:rsidR="00C90DBF" w:rsidRDefault="00C90DBF" w:rsidP="00C90DBF">
            <w:pPr>
              <w:pStyle w:val="Normalny1"/>
              <w:spacing w:before="0" w:line="240" w:lineRule="auto"/>
              <w:jc w:val="left"/>
              <w:rPr>
                <w:ins w:id="38" w:author="Autor"/>
              </w:rPr>
            </w:pPr>
            <w:r>
              <w:rPr>
                <w:rStyle w:val="Domylnaczcionkaakapitu1"/>
                <w:lang w:eastAsia="pl-PL"/>
              </w:rPr>
              <w:t>W</w:t>
            </w:r>
            <w:r>
              <w:rPr>
                <w:rStyle w:val="Domylnaczcionkaakapitu1"/>
              </w:rPr>
              <w:t xml:space="preserve">ymaga się wykonania połączenia z siecią kanalizacji sanitarnej i/lub kanalizacji </w:t>
            </w:r>
            <w:r w:rsidRPr="006C4636">
              <w:rPr>
                <w:rStyle w:val="Domylnaczcionkaakapitu1"/>
              </w:rPr>
              <w:t xml:space="preserve">ogólnospławnej </w:t>
            </w:r>
            <w:r w:rsidRPr="006C4636">
              <w:rPr>
                <w:rStyle w:val="Domylnaczcionkaakapitu1"/>
                <w:szCs w:val="20"/>
                <w:lang w:eastAsia="pl-PL"/>
              </w:rPr>
              <w:t>zgodnie z projektem budowlano-wykonawczym (ewentualnie innym uzgodnieniem poczynionym z właściwym gestorem)</w:t>
            </w:r>
            <w:r w:rsidR="003E3E2A" w:rsidRPr="006C4636">
              <w:rPr>
                <w:rStyle w:val="Domylnaczcionkaakapitu1"/>
                <w:lang w:eastAsia="pl-PL"/>
              </w:rPr>
              <w:t xml:space="preserve"> jeśli jest wymagane zgodnie z </w:t>
            </w:r>
            <w:r w:rsidR="003E3E2A" w:rsidRPr="006C4636">
              <w:t>wszystkimi wariantami  określonymi w zał. 4 do Ogłoszenia - Wyciągi z Koncepcji architektonicznych Wykonawców PCP.</w:t>
            </w:r>
          </w:p>
          <w:p w14:paraId="11730586" w14:textId="77777777" w:rsidR="00640268" w:rsidRDefault="00640268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</w:p>
          <w:p w14:paraId="1EE56DF7" w14:textId="5B9E9BB5" w:rsidR="00C90DBF" w:rsidRPr="5DA4011F" w:rsidRDefault="00BC0A1D" w:rsidP="00337E19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  <w:ins w:id="39" w:author="Autor">
              <w:r>
                <w:t xml:space="preserve">W razie braku warunków przyłączenia do sieci kanalizacyjnej </w:t>
              </w:r>
              <w:r w:rsidR="00640268">
                <w:t xml:space="preserve">dopuszcza się </w:t>
              </w:r>
              <w:del w:id="40" w:author="Autor">
                <w:r w:rsidR="00337E19" w:rsidDel="00640268">
                  <w:delText xml:space="preserve">zostanie </w:delText>
                </w:r>
              </w:del>
              <w:r w:rsidR="00337E19">
                <w:t>zastosowa</w:t>
              </w:r>
              <w:r w:rsidR="00640268">
                <w:t>nia</w:t>
              </w:r>
              <w:del w:id="41" w:author="Autor">
                <w:r w:rsidR="00337E19" w:rsidDel="00640268">
                  <w:delText>ny</w:delText>
                </w:r>
              </w:del>
              <w:r>
                <w:t xml:space="preserve"> </w:t>
              </w:r>
              <w:r w:rsidR="00337E19">
                <w:t>inn</w:t>
              </w:r>
              <w:r w:rsidR="00640268">
                <w:t xml:space="preserve">ego sposobu gospodarki ściekami </w:t>
              </w:r>
              <w:del w:id="42" w:author="Autor">
                <w:r w:rsidR="00337E19" w:rsidDel="00640268">
                  <w:delText>y</w:delText>
                </w:r>
              </w:del>
              <w:r w:rsidR="00337E19">
                <w:t xml:space="preserve"> zgodn</w:t>
              </w:r>
              <w:r w:rsidR="00640268">
                <w:t>ego</w:t>
              </w:r>
              <w:del w:id="43" w:author="Autor">
                <w:r w:rsidR="00337E19" w:rsidDel="00640268">
                  <w:delText>y</w:delText>
                </w:r>
              </w:del>
              <w:r w:rsidR="00337E19">
                <w:t xml:space="preserve"> z Projektem Zagospodarowani</w:t>
              </w:r>
              <w:del w:id="44" w:author="Autor">
                <w:r w:rsidR="00337E19" w:rsidDel="00640268">
                  <w:delText xml:space="preserve"> sposób gospodarki ściekami</w:delText>
                </w:r>
              </w:del>
              <w:r w:rsidR="00640268">
                <w:t>a.</w:t>
              </w:r>
              <w:del w:id="45" w:author="Autor">
                <w:r w:rsidR="00337E19" w:rsidDel="00640268">
                  <w:delText>.</w:delText>
                </w:r>
              </w:del>
              <w:r w:rsidR="00337E19">
                <w:t xml:space="preserve"> </w:t>
              </w:r>
            </w:ins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8AE9477" w14:textId="52A9810B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  <w:r>
              <w:t>W terminie uzgodnionym z Wykonawcą PCP i nie później niż do 31.08.2023</w:t>
            </w:r>
          </w:p>
        </w:tc>
      </w:tr>
      <w:tr w:rsidR="00C90DBF" w:rsidRPr="00BF3A92" w14:paraId="30F3A142" w14:textId="6C8286C6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F2B18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50DCF" w14:textId="25B805EB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Zagospodarowanie terenu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FB316" w14:textId="752B9304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elektroenergetyczne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B7A2B" w14:textId="4992F556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</w:rPr>
            </w:pPr>
            <w:r>
              <w:rPr>
                <w:rStyle w:val="Domylnaczcionkaakapitu1"/>
                <w:lang w:eastAsia="pl-PL"/>
              </w:rPr>
              <w:t>W</w:t>
            </w:r>
            <w:r>
              <w:rPr>
                <w:rStyle w:val="Domylnaczcionkaakapitu1"/>
              </w:rPr>
              <w:t>ymaga się wykonania przyłącza energetycznego zgodnie z</w:t>
            </w:r>
            <w:del w:id="46" w:author="Autor">
              <w:r w:rsidDel="001849CE">
                <w:rPr>
                  <w:rStyle w:val="Domylnaczcionkaakapitu1"/>
                </w:rPr>
                <w:delText xml:space="preserve"> </w:delText>
              </w:r>
              <w:r w:rsidDel="001849CE">
                <w:rPr>
                  <w:rStyle w:val="Domylnaczcionkaakapitu1"/>
                  <w:szCs w:val="20"/>
                  <w:lang w:eastAsia="pl-PL"/>
                </w:rPr>
                <w:delText>z</w:delText>
              </w:r>
            </w:del>
            <w:r>
              <w:rPr>
                <w:rStyle w:val="Domylnaczcionkaakapitu1"/>
                <w:szCs w:val="20"/>
                <w:lang w:eastAsia="pl-PL"/>
              </w:rPr>
              <w:t xml:space="preserve"> projektem budowlano-wykonawczym (ewentualnie innym uzgodnieniem poczynionym z właściwym gestorem)</w:t>
            </w:r>
            <w:r>
              <w:rPr>
                <w:rStyle w:val="Domylnaczcionkaakapitu1"/>
              </w:rPr>
              <w:t>.</w:t>
            </w:r>
          </w:p>
          <w:p w14:paraId="235F0917" w14:textId="4B365A61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</w:rPr>
            </w:pPr>
          </w:p>
          <w:p w14:paraId="7F361C1E" w14:textId="500D35E6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</w:rPr>
            </w:pPr>
            <w:r>
              <w:rPr>
                <w:rStyle w:val="Domylnaczcionkaakapitu1"/>
              </w:rPr>
              <w:t>W przypadku, gdy przyłącze będzie wykonywane bezpośrednio przez gestora sieci elektroenergetycznej, Partner Strategiczny zobowiązuję się do monitorowania postępu prac w celu osiągnięcia założonego harmonogramu Przedsięwzięcia.</w:t>
            </w:r>
          </w:p>
          <w:p w14:paraId="1D593045" w14:textId="77777777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</w:rPr>
            </w:pPr>
          </w:p>
          <w:p w14:paraId="73B63A9D" w14:textId="25DAB5EA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  <w:r>
              <w:rPr>
                <w:rStyle w:val="Domylnaczcionkaakapitu1"/>
                <w:lang w:eastAsia="pl-PL"/>
              </w:rPr>
              <w:t>W</w:t>
            </w:r>
            <w:r>
              <w:rPr>
                <w:rStyle w:val="Domylnaczcionkaakapitu1"/>
              </w:rPr>
              <w:t xml:space="preserve">ymaga się wykonania przyłącza energetycznego zgodnie z przepisami o zaopatrzeniu w energię elektryczną. </w:t>
            </w:r>
            <w:r>
              <w:t>Sieć powinna być przygotowana pod sprzedaż energii elektrycznej z powrotem do sieci.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6794932" w14:textId="6119E9DA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  <w:r>
              <w:t>W terminie uzgodnionym z Wykonawcą PCP i nie później niż do 31.08.2023</w:t>
            </w:r>
          </w:p>
        </w:tc>
      </w:tr>
      <w:tr w:rsidR="00C90DBF" w:rsidRPr="00BF3A92" w14:paraId="07DF4436" w14:textId="0BE42A55" w:rsidTr="39E7CE88">
        <w:trPr>
          <w:trHeight w:val="340"/>
          <w:jc w:val="center"/>
        </w:trPr>
        <w:tc>
          <w:tcPr>
            <w:tcW w:w="3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E1D26" w14:textId="77777777" w:rsidR="00C90DBF" w:rsidRDefault="00C90DBF" w:rsidP="00C90DBF">
            <w:pPr>
              <w:pStyle w:val="Akapitzlist1"/>
              <w:numPr>
                <w:ilvl w:val="0"/>
                <w:numId w:val="6"/>
              </w:numPr>
              <w:spacing w:before="0" w:line="240" w:lineRule="auto"/>
              <w:ind w:left="0" w:firstLine="0"/>
              <w:jc w:val="left"/>
              <w:rPr>
                <w:rFonts w:cs="Calibri"/>
                <w:b/>
                <w:szCs w:val="20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0E8D0" w14:textId="6EF2637C" w:rsidR="00C90DBF" w:rsidRDefault="00C90DBF" w:rsidP="00C90DBF">
            <w:pPr>
              <w:pStyle w:val="Normalny1"/>
              <w:spacing w:before="0" w:line="240" w:lineRule="auto"/>
              <w:jc w:val="center"/>
              <w:rPr>
                <w:b/>
                <w:color w:val="000000"/>
                <w:szCs w:val="20"/>
                <w:lang w:eastAsia="pl-PL"/>
              </w:rPr>
            </w:pPr>
            <w:r>
              <w:rPr>
                <w:b/>
                <w:color w:val="000000"/>
                <w:szCs w:val="20"/>
                <w:lang w:eastAsia="pl-PL"/>
              </w:rPr>
              <w:t>Zagospodarowanie terenu</w:t>
            </w:r>
          </w:p>
        </w:tc>
        <w:tc>
          <w:tcPr>
            <w:tcW w:w="76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03B46" w14:textId="53993647" w:rsidR="00C90DBF" w:rsidRDefault="00C90DBF" w:rsidP="00C90DB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teletechniczne</w:t>
            </w:r>
          </w:p>
        </w:tc>
        <w:tc>
          <w:tcPr>
            <w:tcW w:w="25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8FB66" w14:textId="117C772C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  <w:r>
              <w:rPr>
                <w:rStyle w:val="Domylnaczcionkaakapitu1"/>
                <w:lang w:eastAsia="pl-PL"/>
              </w:rPr>
              <w:t xml:space="preserve">Wymaga się </w:t>
            </w:r>
            <w:r>
              <w:rPr>
                <w:rStyle w:val="Domylnaczcionkaakapitu1"/>
              </w:rPr>
              <w:t xml:space="preserve">wykonania przyłącza teletechnicznego zgodnie z </w:t>
            </w:r>
            <w:r>
              <w:rPr>
                <w:rStyle w:val="Domylnaczcionkaakapitu1"/>
                <w:szCs w:val="20"/>
                <w:lang w:eastAsia="pl-PL"/>
              </w:rPr>
              <w:t xml:space="preserve">projektem budowlano-wykonawczym (ewentualnie innym uzgodnieniem poczynionym z właściwym gestorem) przyłącza oraz </w:t>
            </w:r>
            <w:r>
              <w:rPr>
                <w:rStyle w:val="Domylnaczcionkaakapitu1"/>
              </w:rPr>
              <w:t>Planem Zagospodarowania Terenu</w:t>
            </w:r>
            <w:r w:rsidR="00EC4470">
              <w:rPr>
                <w:rStyle w:val="Domylnaczcionkaakapitu1"/>
              </w:rPr>
              <w:t>.</w:t>
            </w:r>
            <w:r>
              <w:rPr>
                <w:rStyle w:val="Domylnaczcionkaakapitu1"/>
                <w:lang w:eastAsia="pl-PL"/>
              </w:rPr>
              <w:t xml:space="preserve"> </w:t>
            </w:r>
          </w:p>
          <w:p w14:paraId="35B6C3B3" w14:textId="77777777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</w:p>
          <w:p w14:paraId="63CE9963" w14:textId="4AFE928E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  <w:r>
              <w:rPr>
                <w:rStyle w:val="Domylnaczcionkaakapitu1"/>
                <w:lang w:eastAsia="pl-PL"/>
              </w:rPr>
              <w:t xml:space="preserve">Wymaga się zapewnienia mieszkańcom </w:t>
            </w:r>
            <w:r w:rsidR="0047197E">
              <w:rPr>
                <w:rStyle w:val="Domylnaczcionkaakapitu1"/>
                <w:lang w:eastAsia="pl-PL"/>
              </w:rPr>
              <w:t>Demonstrator</w:t>
            </w:r>
            <w:r>
              <w:rPr>
                <w:rStyle w:val="Domylnaczcionkaakapitu1"/>
                <w:lang w:eastAsia="pl-PL"/>
              </w:rPr>
              <w:t>a dostępu do szerokopasmowego internetu</w:t>
            </w:r>
            <w:r w:rsidR="00F84FA5">
              <w:rPr>
                <w:rStyle w:val="Domylnaczcionkaakapitu1"/>
                <w:lang w:eastAsia="pl-PL"/>
              </w:rPr>
              <w:t xml:space="preserve"> z uwzględnieniem zakazu montażu instalacji, w tym anten satelitarnych</w:t>
            </w:r>
            <w:r w:rsidR="00EC4470">
              <w:rPr>
                <w:rStyle w:val="Domylnaczcionkaakapitu1"/>
                <w:lang w:eastAsia="pl-PL"/>
              </w:rPr>
              <w:t>,</w:t>
            </w:r>
            <w:r w:rsidR="00F84FA5">
              <w:rPr>
                <w:rStyle w:val="Domylnaczcionkaakapitu1"/>
                <w:lang w:eastAsia="pl-PL"/>
              </w:rPr>
              <w:t xml:space="preserve"> na elewacji budynku</w:t>
            </w:r>
            <w:r>
              <w:rPr>
                <w:rStyle w:val="Domylnaczcionkaakapitu1"/>
                <w:lang w:eastAsia="pl-PL"/>
              </w:rPr>
              <w:t>.</w:t>
            </w:r>
          </w:p>
        </w:tc>
        <w:tc>
          <w:tcPr>
            <w:tcW w:w="70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B38C157" w14:textId="42A84C40" w:rsidR="00C90DBF" w:rsidRDefault="00C90DBF" w:rsidP="00C90DBF">
            <w:pPr>
              <w:pStyle w:val="Normalny1"/>
              <w:spacing w:before="0" w:line="240" w:lineRule="auto"/>
              <w:jc w:val="left"/>
              <w:rPr>
                <w:rStyle w:val="Domylnaczcionkaakapitu1"/>
                <w:lang w:eastAsia="pl-PL"/>
              </w:rPr>
            </w:pPr>
            <w:r>
              <w:t>W terminie uzgodnionym z Wykonawcą PCP i nie później niż do 31.08.2023</w:t>
            </w:r>
          </w:p>
        </w:tc>
      </w:tr>
    </w:tbl>
    <w:p w14:paraId="1B487102" w14:textId="77777777" w:rsidR="00AE24E8" w:rsidRPr="008E4738" w:rsidRDefault="00AE24E8" w:rsidP="00AE24E8">
      <w:pPr>
        <w:rPr>
          <w:rStyle w:val="Domylnaczcionkaakapitu1"/>
        </w:rPr>
      </w:pPr>
    </w:p>
    <w:p w14:paraId="5502D6EF" w14:textId="496A0264" w:rsidR="002A763B" w:rsidRPr="007C4844" w:rsidRDefault="00455BD3" w:rsidP="002A763B">
      <w:pPr>
        <w:pStyle w:val="Nagwek21"/>
        <w:rPr>
          <w:rFonts w:cstheme="minorHAnsi"/>
        </w:rPr>
      </w:pPr>
      <w:r>
        <w:rPr>
          <w:rStyle w:val="Domylnaczcionkaakapitu10000000"/>
          <w:rFonts w:eastAsia="Calibri Light"/>
        </w:rPr>
        <w:t>WYMAGANIA KONKURSOWE DLA OFERT</w:t>
      </w:r>
      <w:r w:rsidR="002A763B">
        <w:t xml:space="preserve"> składanych w strumieniu I</w:t>
      </w:r>
      <w:r w:rsidR="00A21191">
        <w:t>II</w:t>
      </w:r>
      <w:r w:rsidR="002A763B">
        <w:t xml:space="preserve"> – Budownictwo </w:t>
      </w:r>
      <w:r w:rsidR="00A21191">
        <w:t>jednorodzinne</w:t>
      </w:r>
    </w:p>
    <w:p w14:paraId="11393EC5" w14:textId="7572D981" w:rsidR="00AE24E8" w:rsidRDefault="00AE24E8" w:rsidP="000449B3">
      <w:pPr>
        <w:rPr>
          <w:rStyle w:val="Domylnaczcionkaakapitu10000000"/>
          <w:rFonts w:cstheme="minorHAnsi"/>
        </w:rPr>
      </w:pPr>
    </w:p>
    <w:p w14:paraId="4926B158" w14:textId="7753A4D9" w:rsidR="00356D24" w:rsidRDefault="00356D24"/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877"/>
        <w:gridCol w:w="10491"/>
      </w:tblGrid>
      <w:tr w:rsidR="00455BD3" w:rsidRPr="4BBB3018" w14:paraId="2CED954A" w14:textId="77777777" w:rsidTr="006C4636">
        <w:trPr>
          <w:trHeight w:val="624"/>
          <w:tblHeader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054C2" w14:textId="77777777" w:rsidR="00D81E76" w:rsidRPr="00770DF0" w:rsidRDefault="00D81E76" w:rsidP="008664B8">
            <w:pPr>
              <w:pStyle w:val="Normalny1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5DA4011F">
              <w:rPr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0399E" w14:textId="4EE86B75" w:rsidR="00D81E76" w:rsidRPr="00770DF0" w:rsidRDefault="00D81E76" w:rsidP="008664B8">
            <w:pPr>
              <w:pStyle w:val="Normalny1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5DA4011F">
              <w:rPr>
                <w:b/>
                <w:bCs/>
                <w:sz w:val="18"/>
                <w:szCs w:val="18"/>
                <w:lang w:eastAsia="pl-PL"/>
              </w:rPr>
              <w:t xml:space="preserve">Nazwa </w:t>
            </w:r>
            <w:r w:rsidR="00455BD3">
              <w:rPr>
                <w:b/>
                <w:bCs/>
                <w:sz w:val="18"/>
                <w:szCs w:val="18"/>
                <w:lang w:eastAsia="pl-PL"/>
              </w:rPr>
              <w:t>Wymagania Konkursowego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F4381" w14:textId="6DBE9411" w:rsidR="00D81E76" w:rsidRPr="00770DF0" w:rsidRDefault="00D81E76" w:rsidP="008664B8">
            <w:pPr>
              <w:pStyle w:val="Normalny1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4BBB3018">
              <w:rPr>
                <w:b/>
                <w:bCs/>
                <w:sz w:val="18"/>
                <w:szCs w:val="18"/>
                <w:lang w:eastAsia="pl-PL"/>
              </w:rPr>
              <w:t xml:space="preserve">Opis </w:t>
            </w:r>
            <w:r w:rsidR="00455BD3">
              <w:rPr>
                <w:b/>
                <w:bCs/>
                <w:sz w:val="18"/>
                <w:szCs w:val="18"/>
                <w:lang w:eastAsia="pl-PL"/>
              </w:rPr>
              <w:t>Wymagania Konkursowego</w:t>
            </w:r>
          </w:p>
        </w:tc>
      </w:tr>
      <w:tr w:rsidR="00455BD3" w14:paraId="1775987C" w14:textId="77777777" w:rsidTr="006C4636">
        <w:trPr>
          <w:trHeight w:val="624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5012A" w14:textId="77777777" w:rsidR="00D81E76" w:rsidRDefault="00D81E76" w:rsidP="008664B8">
            <w:pPr>
              <w:pStyle w:val="Normalny1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K</w:t>
            </w:r>
            <w:r w:rsidRPr="5DA4011F">
              <w:rPr>
                <w:b/>
                <w:bCs/>
                <w:lang w:eastAsia="pl-PL"/>
              </w:rPr>
              <w:t>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D4963" w14:textId="16485289" w:rsidR="00D81E76" w:rsidRDefault="00712BFB" w:rsidP="008664B8">
            <w:pPr>
              <w:pStyle w:val="Normalny1"/>
              <w:jc w:val="left"/>
              <w:rPr>
                <w:lang w:eastAsia="pl-PL"/>
              </w:rPr>
            </w:pPr>
            <w:r>
              <w:rPr>
                <w:lang w:eastAsia="pl-PL"/>
              </w:rPr>
              <w:t xml:space="preserve">Koncepcja wykorzystania </w:t>
            </w:r>
            <w:r w:rsidR="0047197E">
              <w:rPr>
                <w:lang w:eastAsia="pl-PL"/>
              </w:rPr>
              <w:t>Demonstrator</w:t>
            </w:r>
            <w:r w:rsidR="00D81E76">
              <w:rPr>
                <w:lang w:eastAsia="pl-PL"/>
              </w:rPr>
              <w:t>a</w:t>
            </w:r>
          </w:p>
          <w:p w14:paraId="568A7475" w14:textId="33DF552B" w:rsidR="00EC6FE5" w:rsidRDefault="00EC6FE5" w:rsidP="008664B8">
            <w:pPr>
              <w:pStyle w:val="Normalny1"/>
              <w:jc w:val="left"/>
              <w:rPr>
                <w:lang w:eastAsia="pl-PL"/>
              </w:rPr>
            </w:pP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F9BE1" w14:textId="549749CA" w:rsidR="0005178D" w:rsidRDefault="00D81E76" w:rsidP="00F76FE7">
            <w:pPr>
              <w:pStyle w:val="Normalny1"/>
              <w:spacing w:before="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Zamawiający wymaga </w:t>
            </w:r>
            <w:r w:rsidR="00E31387">
              <w:rPr>
                <w:rFonts w:cs="Calibri"/>
                <w:szCs w:val="20"/>
              </w:rPr>
              <w:t xml:space="preserve">aby </w:t>
            </w:r>
            <w:r w:rsidR="007A4E50">
              <w:rPr>
                <w:rFonts w:cs="Calibri"/>
                <w:szCs w:val="20"/>
              </w:rPr>
              <w:t xml:space="preserve">przedstawiona Koncepcja </w:t>
            </w:r>
            <w:r w:rsidR="00712BFB">
              <w:rPr>
                <w:rFonts w:cs="Calibri"/>
                <w:szCs w:val="20"/>
              </w:rPr>
              <w:t>w</w:t>
            </w:r>
            <w:r w:rsidR="00D27F74">
              <w:rPr>
                <w:rFonts w:cs="Calibri"/>
                <w:szCs w:val="20"/>
              </w:rPr>
              <w:t xml:space="preserve">ykorzystania </w:t>
            </w:r>
            <w:r w:rsidR="0047197E">
              <w:rPr>
                <w:rFonts w:cs="Calibri"/>
                <w:szCs w:val="20"/>
              </w:rPr>
              <w:t>Demonstrator</w:t>
            </w:r>
            <w:r w:rsidR="00E31387">
              <w:rPr>
                <w:rFonts w:cs="Calibri"/>
                <w:szCs w:val="20"/>
              </w:rPr>
              <w:t>a był</w:t>
            </w:r>
            <w:r w:rsidR="007A4E50">
              <w:rPr>
                <w:rFonts w:cs="Calibri"/>
                <w:szCs w:val="20"/>
              </w:rPr>
              <w:t>a jak najbardziej sensowna</w:t>
            </w:r>
            <w:r w:rsidR="00D27F74">
              <w:rPr>
                <w:rFonts w:cs="Calibri"/>
                <w:szCs w:val="20"/>
              </w:rPr>
              <w:t>,</w:t>
            </w:r>
            <w:r w:rsidR="00E31387">
              <w:rPr>
                <w:rFonts w:cs="Calibri"/>
                <w:szCs w:val="20"/>
              </w:rPr>
              <w:t xml:space="preserve"> co należy rozumie</w:t>
            </w:r>
            <w:r w:rsidR="00F83B4A">
              <w:rPr>
                <w:rFonts w:cs="Calibri"/>
                <w:szCs w:val="20"/>
              </w:rPr>
              <w:t>ć, że sposób zasiedlenia</w:t>
            </w:r>
            <w:r w:rsidR="0005178D">
              <w:rPr>
                <w:rFonts w:cs="Calibri"/>
                <w:szCs w:val="20"/>
              </w:rPr>
              <w:t>:</w:t>
            </w:r>
          </w:p>
          <w:p w14:paraId="21311832" w14:textId="74FE6CE1" w:rsidR="009A311F" w:rsidRDefault="0017654F" w:rsidP="006C4636">
            <w:pPr>
              <w:pStyle w:val="Akapitzlist"/>
              <w:numPr>
                <w:ilvl w:val="0"/>
                <w:numId w:val="38"/>
              </w:numPr>
              <w:autoSpaceDN/>
              <w:ind w:left="714" w:hanging="357"/>
              <w:textAlignment w:val="auto"/>
            </w:pPr>
            <w:r>
              <w:t xml:space="preserve">w jak najwyższym stopniu </w:t>
            </w:r>
            <w:r w:rsidR="009A311F">
              <w:t>gwarantuje użytkowanie technologii Demonst</w:t>
            </w:r>
            <w:r w:rsidR="00AC01ED">
              <w:t>ratora zgodnie z przeznaczeniem oraz efektywne zbieranie danych dot. zużycia mediów przez mieszkańców,</w:t>
            </w:r>
          </w:p>
          <w:p w14:paraId="25B12217" w14:textId="3E7D681D" w:rsidR="0070552A" w:rsidRPr="00742270" w:rsidRDefault="0017654F" w:rsidP="006C4636">
            <w:pPr>
              <w:pStyle w:val="Akapitzlist"/>
              <w:numPr>
                <w:ilvl w:val="0"/>
                <w:numId w:val="38"/>
              </w:numPr>
              <w:autoSpaceDN/>
              <w:spacing w:after="160" w:line="259" w:lineRule="auto"/>
              <w:textAlignment w:val="auto"/>
            </w:pPr>
            <w:r>
              <w:t>w jak najwyższym stopniu przyczynia się do</w:t>
            </w:r>
            <w:r w:rsidR="00AC01ED">
              <w:t xml:space="preserve"> nieprzerwanej pracy Demonstratora bez konieczności ponoszenia dodatkowych kosztów na remonty oraz naprawy.</w:t>
            </w:r>
          </w:p>
        </w:tc>
      </w:tr>
      <w:tr w:rsidR="00455BD3" w14:paraId="2EAF9C71" w14:textId="77777777" w:rsidTr="006C4636">
        <w:trPr>
          <w:trHeight w:val="624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FE550" w14:textId="1965819D" w:rsidR="00D81E76" w:rsidRPr="5DA4011F" w:rsidRDefault="00AC45BD" w:rsidP="008664B8">
            <w:pPr>
              <w:pStyle w:val="Normalny1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K</w:t>
            </w:r>
            <w:r w:rsidR="00C267CE">
              <w:rPr>
                <w:b/>
                <w:bCs/>
                <w:lang w:eastAsia="pl-PL"/>
              </w:rPr>
              <w:t>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1CF0FA" w14:textId="6E5633ED" w:rsidR="00D81E76" w:rsidRDefault="00D81E76" w:rsidP="008664B8">
            <w:pPr>
              <w:pStyle w:val="Normalny1"/>
              <w:jc w:val="left"/>
            </w:pPr>
            <w:r>
              <w:t xml:space="preserve">Promocja </w:t>
            </w:r>
            <w:r w:rsidR="00AD6D0C">
              <w:t>t</w:t>
            </w:r>
            <w:r w:rsidR="00712BFB">
              <w:t xml:space="preserve">echnologii </w:t>
            </w:r>
            <w:r w:rsidR="0047197E">
              <w:t>Demonstrator</w:t>
            </w:r>
            <w:r>
              <w:t>a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4822D" w14:textId="462A2DAF" w:rsidR="004D3A19" w:rsidRDefault="004D3A19" w:rsidP="004D3A19">
            <w:pPr>
              <w:pStyle w:val="Tekstkomentarza"/>
            </w:pPr>
            <w:r>
              <w:t>Zamawiający wymaga</w:t>
            </w:r>
            <w:r w:rsidR="00281FE9">
              <w:t xml:space="preserve"> aby proponowana Promocja </w:t>
            </w:r>
            <w:r w:rsidR="00AD6D0C">
              <w:t>t</w:t>
            </w:r>
            <w:r w:rsidR="00712BFB">
              <w:t xml:space="preserve">echnologia </w:t>
            </w:r>
            <w:r w:rsidR="0047197E">
              <w:t>Demonstrator</w:t>
            </w:r>
            <w:r w:rsidR="00A52FA1">
              <w:t>a była jak najlepsza, co należy rozumieć, że:</w:t>
            </w:r>
          </w:p>
          <w:p w14:paraId="276E1AE6" w14:textId="4C3ECC10" w:rsidR="00C267CE" w:rsidRDefault="00C267CE" w:rsidP="00C267CE">
            <w:pPr>
              <w:pStyle w:val="Tekstkomentarza"/>
              <w:numPr>
                <w:ilvl w:val="0"/>
                <w:numId w:val="45"/>
              </w:numPr>
            </w:pPr>
            <w:r>
              <w:t>w jak najwyższym stopniu przyczynia się do upowszechniania informacji na temat zalet technologii w jakiej zbudowany zostanie Demonstrator oraz parametrów technologii,</w:t>
            </w:r>
          </w:p>
          <w:p w14:paraId="202764A5" w14:textId="00234B09" w:rsidR="00C267CE" w:rsidRDefault="00C267CE" w:rsidP="006C4636">
            <w:pPr>
              <w:pStyle w:val="Tekstkomentarza"/>
              <w:numPr>
                <w:ilvl w:val="0"/>
                <w:numId w:val="45"/>
              </w:numPr>
            </w:pPr>
            <w:r>
              <w:t>w jak najwyższym stopniu umożliwi kontynuację polityki mieszkaniowej gminy z wykorzystaniem kolejnych, analogi</w:t>
            </w:r>
            <w:r w:rsidR="00805010">
              <w:t>cznych budynków jednorodzinnych stanowiących element większych kompleksów mieszkaniowych/osiedli.</w:t>
            </w:r>
          </w:p>
          <w:p w14:paraId="1DD2D0A5" w14:textId="2C8802EE" w:rsidR="0017654F" w:rsidRDefault="0017654F">
            <w:pPr>
              <w:pStyle w:val="Tekstkomentarza"/>
              <w:numPr>
                <w:ilvl w:val="0"/>
                <w:numId w:val="45"/>
              </w:numPr>
            </w:pPr>
            <w:r>
              <w:t xml:space="preserve">w jak najlepszy możliwy sposób nawiązana zostanie współpraca z jednostkami/organizacjami mającymi doświadczenie w promowaniu </w:t>
            </w:r>
            <w:r w:rsidR="008C5857">
              <w:t>technologii z ujęciem aspektów społecznych (targi, wystawcy, konferencje krajowe i międzynarodowe)</w:t>
            </w:r>
            <w:r w:rsidR="0035639A">
              <w:t>,</w:t>
            </w:r>
          </w:p>
          <w:p w14:paraId="054A2D80" w14:textId="27736881" w:rsidR="00A52FA1" w:rsidRDefault="00A52FA1" w:rsidP="00A52FA1">
            <w:pPr>
              <w:pStyle w:val="Tekstkomentarza"/>
              <w:numPr>
                <w:ilvl w:val="0"/>
                <w:numId w:val="45"/>
              </w:numPr>
            </w:pPr>
            <w:r>
              <w:t>ma jak najszerszy zasięg na zewnątrz gminy,</w:t>
            </w:r>
          </w:p>
          <w:p w14:paraId="00C55DE4" w14:textId="017A5980" w:rsidR="00D81E76" w:rsidRPr="00EC6FE5" w:rsidRDefault="00B11C40">
            <w:pPr>
              <w:pStyle w:val="Tekstkomentarza"/>
              <w:numPr>
                <w:ilvl w:val="0"/>
                <w:numId w:val="45"/>
              </w:numPr>
            </w:pPr>
            <w:r>
              <w:t xml:space="preserve">jest jak najlepiej zaplanowana pod kątem upowszechniania </w:t>
            </w:r>
            <w:r w:rsidR="003868C8">
              <w:t>działań związanych z procesem efektywnego gospodarowaniem zasobów mieszkaniowych i racjonalną migracją ludności w obrębie gminy</w:t>
            </w:r>
            <w:r>
              <w:t>.</w:t>
            </w:r>
          </w:p>
        </w:tc>
      </w:tr>
    </w:tbl>
    <w:p w14:paraId="5EE804BA" w14:textId="11156F89" w:rsidR="00D81E76" w:rsidRDefault="00D81E76"/>
    <w:p w14:paraId="7E649A28" w14:textId="4FD2318C" w:rsidR="00036933" w:rsidRDefault="00036933"/>
    <w:p w14:paraId="4DC39C87" w14:textId="24684B59" w:rsidR="00036933" w:rsidRPr="00036933" w:rsidRDefault="00036933" w:rsidP="00F43070">
      <w:pPr>
        <w:pStyle w:val="Nagwek21"/>
        <w:rPr>
          <w:rStyle w:val="Domylnaczcionkaakapitu1"/>
        </w:rPr>
      </w:pPr>
      <w:r w:rsidRPr="77DDDE09">
        <w:rPr>
          <w:rStyle w:val="Domylnaczcionkaakapitu1"/>
          <w:rFonts w:eastAsia="Calibri Light"/>
        </w:rPr>
        <w:t>HARMONOGRAM</w:t>
      </w:r>
      <w:r w:rsidR="00AA1EBE" w:rsidRPr="77DDDE09">
        <w:rPr>
          <w:rStyle w:val="Domylnaczcionkaakapitu1"/>
          <w:rFonts w:eastAsia="Calibri Light"/>
        </w:rPr>
        <w:t xml:space="preserve"> konkursu</w:t>
      </w:r>
      <w:r w:rsidR="5DA19E88" w:rsidRPr="77DDDE09">
        <w:rPr>
          <w:rStyle w:val="Domylnaczcionkaakapitu1"/>
          <w:rFonts w:eastAsia="Calibri Light"/>
        </w:rPr>
        <w:t>*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1"/>
        <w:gridCol w:w="2605"/>
      </w:tblGrid>
      <w:tr w:rsidR="00AA1EBE" w:rsidRPr="004B77E8" w14:paraId="0D4C986B" w14:textId="77777777" w:rsidTr="00F43070">
        <w:trPr>
          <w:trHeight w:val="458"/>
          <w:tblHeader/>
        </w:trPr>
        <w:tc>
          <w:tcPr>
            <w:tcW w:w="6321" w:type="dxa"/>
            <w:shd w:val="clear" w:color="auto" w:fill="A8D08D" w:themeFill="accent6" w:themeFillTint="99"/>
            <w:vAlign w:val="center"/>
            <w:hideMark/>
          </w:tcPr>
          <w:p w14:paraId="35189C87" w14:textId="5663F661" w:rsidR="00AA1EBE" w:rsidRPr="004B77E8" w:rsidRDefault="00AA1EBE" w:rsidP="77DDDE09">
            <w:pPr>
              <w:jc w:val="center"/>
              <w:rPr>
                <w:rFonts w:cstheme="minorBidi"/>
                <w:sz w:val="18"/>
                <w:szCs w:val="18"/>
              </w:rPr>
            </w:pPr>
            <w:r w:rsidRPr="77DDDE09">
              <w:rPr>
                <w:rFonts w:cstheme="minorBidi"/>
                <w:b/>
                <w:bCs/>
                <w:color w:val="000000" w:themeColor="text1"/>
                <w:sz w:val="16"/>
                <w:szCs w:val="16"/>
              </w:rPr>
              <w:t>Etap Konkursu</w:t>
            </w:r>
            <w:r w:rsidRPr="77DDDE09">
              <w:rPr>
                <w:rFonts w:cstheme="minorBid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605" w:type="dxa"/>
            <w:shd w:val="clear" w:color="auto" w:fill="A8D08D" w:themeFill="accent6" w:themeFillTint="99"/>
            <w:vAlign w:val="center"/>
            <w:hideMark/>
          </w:tcPr>
          <w:p w14:paraId="56FB9ED5" w14:textId="07133D48" w:rsidR="00EA1AC2" w:rsidRPr="004B77E8" w:rsidRDefault="00EA1AC2" w:rsidP="77DDDE09">
            <w:pPr>
              <w:jc w:val="center"/>
              <w:rPr>
                <w:rFonts w:cstheme="minorBidi"/>
                <w:color w:val="000000"/>
                <w:sz w:val="16"/>
                <w:szCs w:val="16"/>
              </w:rPr>
            </w:pPr>
            <w:r w:rsidRPr="77DDDE09">
              <w:rPr>
                <w:rFonts w:cstheme="minorBidi"/>
                <w:b/>
                <w:bCs/>
                <w:color w:val="000000" w:themeColor="text1"/>
                <w:sz w:val="16"/>
                <w:szCs w:val="16"/>
              </w:rPr>
              <w:t>Czas trwania / termin</w:t>
            </w:r>
            <w:r w:rsidRPr="77DDDE09">
              <w:rPr>
                <w:rFonts w:cstheme="minorBidi"/>
                <w:color w:val="000000" w:themeColor="text1"/>
                <w:sz w:val="16"/>
                <w:szCs w:val="16"/>
              </w:rPr>
              <w:t> </w:t>
            </w:r>
          </w:p>
          <w:p w14:paraId="1A56C191" w14:textId="0E093E41" w:rsidR="00AA1EBE" w:rsidRPr="00F43070" w:rsidRDefault="00EA1AC2" w:rsidP="77DDDE09">
            <w:pPr>
              <w:jc w:val="center"/>
              <w:rPr>
                <w:rFonts w:cstheme="minorBidi"/>
                <w:color w:val="000000"/>
                <w:sz w:val="16"/>
                <w:szCs w:val="16"/>
              </w:rPr>
            </w:pPr>
            <w:r w:rsidRPr="77DDDE09">
              <w:rPr>
                <w:rFonts w:cstheme="minorBidi"/>
                <w:sz w:val="16"/>
                <w:szCs w:val="16"/>
              </w:rPr>
              <w:t>(z zastrzeżeniem postanowień Umowy dot. zmiany terminów jej realizacji)</w:t>
            </w:r>
          </w:p>
        </w:tc>
      </w:tr>
      <w:tr w:rsidR="00AA1EBE" w:rsidRPr="004B77E8" w14:paraId="7D6382D9" w14:textId="77777777" w:rsidTr="00F43070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1D71D025" w14:textId="400E64DB" w:rsidR="00AA1EBE" w:rsidRPr="004B77E8" w:rsidRDefault="00AA1EBE" w:rsidP="77DDDE09">
            <w:pPr>
              <w:rPr>
                <w:rFonts w:cstheme="minorBidi"/>
                <w:color w:val="000000" w:themeColor="text1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>Ogłoszenie Konkursu</w:t>
            </w:r>
            <w:r w:rsidRPr="77DDDE09">
              <w:rPr>
                <w:rStyle w:val="eop"/>
                <w:rFonts w:cstheme="minorBid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24ADF41" w14:textId="7FDB3072" w:rsidR="00AA1EBE" w:rsidRPr="004B77E8" w:rsidRDefault="00113E6E" w:rsidP="77DDDE09">
            <w:pPr>
              <w:jc w:val="center"/>
              <w:rPr>
                <w:rFonts w:cstheme="minorBidi"/>
                <w:color w:val="000000" w:themeColor="text1"/>
                <w:sz w:val="18"/>
                <w:szCs w:val="18"/>
              </w:rPr>
            </w:pPr>
            <w:r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4</w:t>
            </w:r>
            <w:r w:rsidR="00A21191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lutego</w:t>
            </w:r>
            <w:r w:rsidR="00F82252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202</w:t>
            </w:r>
            <w:r w:rsidR="00A21191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</w:tr>
      <w:tr w:rsidR="00AA1EBE" w:rsidRPr="004B77E8" w14:paraId="40AA5BEE" w14:textId="77777777" w:rsidTr="00F43070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21F82A78" w14:textId="06567C0C" w:rsidR="00AA1EBE" w:rsidRPr="004B77E8" w:rsidRDefault="00AA1EBE" w:rsidP="77DDDE09">
            <w:pPr>
              <w:rPr>
                <w:rFonts w:cstheme="minorBidi"/>
                <w:color w:val="000000" w:themeColor="text1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>Termin składania pytań i uwag do dokumentacji Konkursu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48820FF1" w14:textId="3F478AE0" w:rsidR="00AA1EBE" w:rsidRPr="004B77E8" w:rsidRDefault="00113E6E" w:rsidP="77DDDE09">
            <w:pPr>
              <w:jc w:val="center"/>
              <w:rPr>
                <w:rFonts w:cstheme="minorBidi"/>
                <w:color w:val="000000" w:themeColor="text1"/>
                <w:sz w:val="18"/>
                <w:szCs w:val="18"/>
              </w:rPr>
            </w:pPr>
            <w:r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21 </w:t>
            </w:r>
            <w:r w:rsidR="00BF07F8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marca</w:t>
            </w:r>
            <w:r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AA1EBE"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2022</w:t>
            </w:r>
          </w:p>
        </w:tc>
      </w:tr>
      <w:tr w:rsidR="00AA1EBE" w:rsidRPr="004B77E8" w14:paraId="5B81081F" w14:textId="77777777" w:rsidTr="00F43070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1DB4147E" w14:textId="27BAD987" w:rsidR="00AA1EBE" w:rsidRPr="004B77E8" w:rsidRDefault="00AA1EBE" w:rsidP="77DDDE09">
            <w:pPr>
              <w:rPr>
                <w:rFonts w:cstheme="minorBidi"/>
                <w:color w:val="000000" w:themeColor="text1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>Termin na wprowadzenie przez Zamawiającego potencjalnych zmian do dokumentacji Konkursu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2082F86C" w14:textId="2832B30B" w:rsidR="00AA1EBE" w:rsidRPr="004B77E8" w:rsidRDefault="00AA1EBE" w:rsidP="77DDDE09">
            <w:pPr>
              <w:jc w:val="center"/>
              <w:rPr>
                <w:rFonts w:cstheme="minorBidi"/>
                <w:color w:val="000000" w:themeColor="text1"/>
                <w:sz w:val="18"/>
                <w:szCs w:val="18"/>
              </w:rPr>
            </w:pPr>
            <w:r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2</w:t>
            </w:r>
            <w:r w:rsidR="00113E6E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8</w:t>
            </w:r>
            <w:r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ins w:id="47" w:author="Autor">
              <w:r w:rsidR="007A3FED"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t>k</w:t>
              </w:r>
              <w:r w:rsidR="007A3FED">
                <w:rPr>
                  <w:rStyle w:val="normaltextrun"/>
                  <w:b/>
                  <w:bCs/>
                  <w:color w:val="000000" w:themeColor="text1"/>
                  <w:sz w:val="16"/>
                  <w:szCs w:val="16"/>
                </w:rPr>
                <w:t>wietnia</w:t>
              </w:r>
            </w:ins>
            <w:del w:id="48" w:author="Autor">
              <w:r w:rsidR="00BF07F8" w:rsidDel="007A3FED"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delText>marca</w:delText>
              </w:r>
            </w:del>
            <w:r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2022</w:t>
            </w:r>
          </w:p>
        </w:tc>
      </w:tr>
      <w:tr w:rsidR="00AA1EBE" w:rsidRPr="004B77E8" w14:paraId="1DB6DCB9" w14:textId="77777777" w:rsidTr="00F43070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1E37CE34" w14:textId="073D0D84" w:rsidR="00AA1EBE" w:rsidRPr="004B77E8" w:rsidRDefault="00AA1EBE" w:rsidP="77DDDE09">
            <w:pPr>
              <w:rPr>
                <w:rFonts w:cstheme="minorBidi"/>
                <w:color w:val="000000" w:themeColor="text1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>Termin składania Ofert w Konkursie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5DEE6573" w14:textId="05A783F6" w:rsidR="00AA1EBE" w:rsidRPr="004B77E8" w:rsidRDefault="00CD3E20" w:rsidP="77DDDE09">
            <w:pPr>
              <w:jc w:val="center"/>
              <w:rPr>
                <w:rFonts w:cstheme="minorBidi"/>
                <w:color w:val="000000" w:themeColor="text1"/>
                <w:sz w:val="18"/>
                <w:szCs w:val="18"/>
              </w:rPr>
            </w:pPr>
            <w:ins w:id="49" w:author="Autor">
              <w:r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t>2</w:t>
              </w:r>
              <w:r w:rsidR="001849CE"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t>3</w:t>
              </w:r>
            </w:ins>
            <w:del w:id="50" w:author="Autor">
              <w:r w:rsidR="00BF07F8" w:rsidDel="00CD3E20"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delText>12</w:delText>
              </w:r>
            </w:del>
            <w:r w:rsidR="00BF07F8"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ins w:id="51" w:author="Autor">
              <w:r w:rsidR="001849CE"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t>maja</w:t>
              </w:r>
            </w:ins>
            <w:del w:id="52" w:author="Autor">
              <w:r w:rsidR="00BF07F8" w:rsidDel="001849CE"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delText>kwietnia</w:delText>
              </w:r>
            </w:del>
            <w:r w:rsidR="00AA1EBE"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2022</w:t>
            </w:r>
          </w:p>
        </w:tc>
      </w:tr>
      <w:tr w:rsidR="00AA1EBE" w:rsidRPr="004B77E8" w14:paraId="764D22D2" w14:textId="77777777" w:rsidTr="00F43070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6A69813F" w14:textId="34EE69D2" w:rsidR="00AA1EBE" w:rsidRPr="004B77E8" w:rsidRDefault="00AA1EBE" w:rsidP="77DDDE09">
            <w:pPr>
              <w:rPr>
                <w:rStyle w:val="normaltextrun"/>
                <w:rFonts w:cstheme="minorBidi"/>
                <w:color w:val="000000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>Ocena Ofert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6C9048FE" w14:textId="30BA7EB0" w:rsidR="00AA1EBE" w:rsidRDefault="001849CE" w:rsidP="00113E6E">
            <w:pPr>
              <w:jc w:val="center"/>
              <w:rPr>
                <w:rStyle w:val="normaltextrun"/>
                <w:rFonts w:cstheme="minorBidi"/>
                <w:b/>
                <w:bCs/>
                <w:color w:val="000000"/>
                <w:sz w:val="16"/>
                <w:szCs w:val="16"/>
              </w:rPr>
            </w:pPr>
            <w:ins w:id="53" w:author="Autor">
              <w:r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t>3</w:t>
              </w:r>
            </w:ins>
            <w:del w:id="54" w:author="Autor">
              <w:r w:rsidR="00113E6E" w:rsidDel="001849CE"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delText>29</w:delText>
              </w:r>
            </w:del>
            <w:r w:rsidR="00AA1EBE"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ins w:id="55" w:author="Autor">
              <w:r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t>czerwca</w:t>
              </w:r>
            </w:ins>
            <w:del w:id="56" w:author="Autor">
              <w:r w:rsidR="00113E6E" w:rsidDel="001849CE">
                <w:rPr>
                  <w:rStyle w:val="normaltextrun"/>
                  <w:rFonts w:cstheme="minorBidi"/>
                  <w:b/>
                  <w:bCs/>
                  <w:color w:val="000000" w:themeColor="text1"/>
                  <w:sz w:val="16"/>
                  <w:szCs w:val="16"/>
                </w:rPr>
                <w:delText>kwietnia</w:delText>
              </w:r>
            </w:del>
            <w:r w:rsidR="00113E6E"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AA1EBE"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2022</w:t>
            </w:r>
            <w:r w:rsidR="46A0AA01"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 (termin orientacyjny, zależny od liczby i poprawności Ofert)</w:t>
            </w:r>
          </w:p>
        </w:tc>
      </w:tr>
      <w:tr w:rsidR="00AA1EBE" w:rsidRPr="004B77E8" w14:paraId="0600E36D" w14:textId="77777777" w:rsidTr="00F43070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51BC1CBD" w14:textId="1EEA9081" w:rsidR="00AA1EBE" w:rsidRDefault="00AA1EBE" w:rsidP="77DDDE09">
            <w:pPr>
              <w:rPr>
                <w:rStyle w:val="normaltextrun"/>
                <w:rFonts w:cstheme="minorBidi"/>
                <w:color w:val="000000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 xml:space="preserve">Zawarcie </w:t>
            </w:r>
            <w:r w:rsidR="00EA1AC2" w:rsidRPr="00F43070">
              <w:rPr>
                <w:rStyle w:val="normaltextrun"/>
                <w:rFonts w:cstheme="minorBidi"/>
                <w:sz w:val="16"/>
                <w:szCs w:val="16"/>
              </w:rPr>
              <w:t>umów z Partnerami Strategicznymi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8A751FB" w14:textId="4CE37D1D" w:rsidR="00AA1EBE" w:rsidRDefault="6320D4DD" w:rsidP="77DDDE09">
            <w:pPr>
              <w:jc w:val="center"/>
              <w:rPr>
                <w:rStyle w:val="normaltextrun"/>
                <w:rFonts w:cstheme="minorBidi"/>
                <w:b/>
                <w:bCs/>
                <w:color w:val="000000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 xml:space="preserve">14 dni od opublikowania ogłoszenia o zamiarze zawarcia Umowy z Partnerem </w:t>
            </w:r>
          </w:p>
        </w:tc>
      </w:tr>
      <w:tr w:rsidR="00EA1AC2" w:rsidRPr="004B77E8" w14:paraId="35BDA97C" w14:textId="77777777" w:rsidTr="00F43070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0E1037AB" w14:textId="59D41A47" w:rsidR="00EA1AC2" w:rsidRDefault="00EA1AC2" w:rsidP="77DDDE09">
            <w:pPr>
              <w:rPr>
                <w:rStyle w:val="normaltextrun"/>
                <w:rFonts w:cstheme="minorBidi"/>
                <w:color w:val="000000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>Udostępnienie nieruchomości na cele budowlane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1F34556B" w14:textId="66353CD3" w:rsidR="00EA1AC2" w:rsidRDefault="00EA1AC2" w:rsidP="77DDDE09">
            <w:pPr>
              <w:jc w:val="center"/>
              <w:rPr>
                <w:rStyle w:val="normaltextrun"/>
                <w:rFonts w:cstheme="minorBidi"/>
                <w:b/>
                <w:bCs/>
                <w:color w:val="000000"/>
                <w:sz w:val="16"/>
                <w:szCs w:val="16"/>
              </w:rPr>
            </w:pPr>
            <w:r w:rsidRPr="00F43070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W terminie uzgodnionym z Wykonawcą PCP i nie później niż do 28.02.2023</w:t>
            </w:r>
          </w:p>
        </w:tc>
      </w:tr>
      <w:tr w:rsidR="00EA1AC2" w:rsidRPr="004B77E8" w14:paraId="6402BE2C" w14:textId="77777777" w:rsidTr="00F43070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20E11233" w14:textId="292B5882" w:rsidR="00EA1AC2" w:rsidRDefault="00EA1AC2" w:rsidP="77DDDE09">
            <w:pPr>
              <w:rPr>
                <w:rStyle w:val="normaltextrun"/>
                <w:rFonts w:cstheme="minorBidi"/>
                <w:color w:val="000000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>Wykonanie prac związanych z zagospodarowaniem terenu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584000C" w14:textId="5FA3B84F" w:rsidR="00EA1AC2" w:rsidRDefault="00EA1AC2" w:rsidP="77DDDE09">
            <w:pPr>
              <w:jc w:val="center"/>
              <w:rPr>
                <w:rStyle w:val="normaltextrun"/>
                <w:rFonts w:cstheme="minorBidi"/>
                <w:b/>
                <w:bCs/>
                <w:color w:val="000000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W terminie uzgodnionym z Wykonawcą PCP i nie później niż do 31.08.2023</w:t>
            </w:r>
          </w:p>
        </w:tc>
      </w:tr>
      <w:tr w:rsidR="00EA1AC2" w:rsidRPr="004B77E8" w14:paraId="138DAC31" w14:textId="77777777" w:rsidTr="00F43070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33D2C236" w14:textId="29E2E7C6" w:rsidR="00EA1AC2" w:rsidRDefault="00EA1AC2" w:rsidP="77DDDE09">
            <w:pPr>
              <w:rPr>
                <w:rStyle w:val="normaltextrun"/>
                <w:rFonts w:cstheme="minorBidi"/>
                <w:color w:val="000000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lastRenderedPageBreak/>
              <w:t>Odbiór Demonstratora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7716071" w14:textId="2AE2101E" w:rsidR="00EA1AC2" w:rsidRDefault="00EA1AC2" w:rsidP="77DDDE09">
            <w:pPr>
              <w:jc w:val="center"/>
              <w:rPr>
                <w:rStyle w:val="normaltextrun"/>
                <w:rFonts w:cstheme="minorBidi"/>
                <w:b/>
                <w:bCs/>
                <w:color w:val="000000"/>
                <w:sz w:val="16"/>
                <w:szCs w:val="16"/>
              </w:rPr>
            </w:pPr>
            <w:r w:rsidRPr="00F43070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W terminie uzgodnionym z Wykonawcą PCP i nie później niż do 31.08.2023</w:t>
            </w:r>
          </w:p>
        </w:tc>
      </w:tr>
      <w:tr w:rsidR="00EA1AC2" w:rsidRPr="004B77E8" w14:paraId="6232ABB3" w14:textId="77777777" w:rsidTr="77DDDE09">
        <w:trPr>
          <w:trHeight w:val="315"/>
        </w:trPr>
        <w:tc>
          <w:tcPr>
            <w:tcW w:w="6321" w:type="dxa"/>
            <w:shd w:val="clear" w:color="auto" w:fill="auto"/>
            <w:vAlign w:val="center"/>
          </w:tcPr>
          <w:p w14:paraId="799B6209" w14:textId="15D5345A" w:rsidR="00EA1AC2" w:rsidRDefault="00EA1AC2" w:rsidP="77DDDE09">
            <w:pPr>
              <w:rPr>
                <w:rStyle w:val="normaltextrun"/>
                <w:rFonts w:cstheme="minorBidi"/>
                <w:color w:val="000000"/>
                <w:sz w:val="16"/>
                <w:szCs w:val="16"/>
              </w:rPr>
            </w:pPr>
            <w:r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>Utrzymanie Demonstratora</w:t>
            </w:r>
            <w:r w:rsidR="00695EAD" w:rsidRPr="77DDDE09">
              <w:rPr>
                <w:rStyle w:val="normaltextrun"/>
                <w:rFonts w:cstheme="minorBidi"/>
                <w:color w:val="000000" w:themeColor="text1"/>
                <w:sz w:val="16"/>
                <w:szCs w:val="16"/>
              </w:rPr>
              <w:t xml:space="preserve"> zgodnie z Wymaganiami Obligatoryjnymi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590CFC2A" w14:textId="3F59B7A8" w:rsidR="00EA1AC2" w:rsidRPr="003F7BD9" w:rsidRDefault="00E52319" w:rsidP="77DDDE09">
            <w:pPr>
              <w:jc w:val="center"/>
              <w:rPr>
                <w:rStyle w:val="normaltextrun"/>
                <w:rFonts w:cstheme="minorBidi"/>
                <w:b/>
                <w:bCs/>
                <w:color w:val="000000"/>
                <w:sz w:val="16"/>
                <w:szCs w:val="16"/>
              </w:rPr>
            </w:pPr>
            <w:r w:rsidRPr="00F43070">
              <w:rPr>
                <w:rStyle w:val="normaltextrun"/>
                <w:rFonts w:cstheme="minorBidi"/>
                <w:b/>
                <w:bCs/>
                <w:color w:val="000000" w:themeColor="text1"/>
                <w:sz w:val="16"/>
                <w:szCs w:val="16"/>
              </w:rPr>
              <w:t>Przez 3 lata od dnia uzyskania pozwolenia na użytkowanie Demonstratora, najpóźniej od 31.08.2023</w:t>
            </w:r>
          </w:p>
        </w:tc>
      </w:tr>
      <w:tr w:rsidR="00EA1AC2" w:rsidRPr="004B77E8" w14:paraId="620806CE" w14:textId="77777777" w:rsidTr="00F43070">
        <w:trPr>
          <w:trHeight w:val="479"/>
        </w:trPr>
        <w:tc>
          <w:tcPr>
            <w:tcW w:w="6321" w:type="dxa"/>
            <w:shd w:val="clear" w:color="auto" w:fill="A8D08D" w:themeFill="accent6" w:themeFillTint="99"/>
            <w:vAlign w:val="center"/>
          </w:tcPr>
          <w:p w14:paraId="4A9FC84F" w14:textId="12E86B14" w:rsidR="00EA1AC2" w:rsidRPr="004B77E8" w:rsidRDefault="00EA1AC2" w:rsidP="00F43070">
            <w:pPr>
              <w:jc w:val="right"/>
              <w:rPr>
                <w:rFonts w:cstheme="minorBidi"/>
                <w:color w:val="000000" w:themeColor="text1"/>
                <w:sz w:val="16"/>
                <w:szCs w:val="16"/>
              </w:rPr>
            </w:pPr>
            <w:r w:rsidRPr="77DDDE09">
              <w:rPr>
                <w:rFonts w:cstheme="minorBidi"/>
                <w:b/>
                <w:bCs/>
                <w:color w:val="000000" w:themeColor="text1"/>
                <w:sz w:val="16"/>
                <w:szCs w:val="16"/>
              </w:rPr>
              <w:t>Łącznie:</w:t>
            </w:r>
            <w:r w:rsidRPr="77DDDE09">
              <w:rPr>
                <w:rFonts w:cstheme="minorBid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605" w:type="dxa"/>
            <w:shd w:val="clear" w:color="auto" w:fill="A8D08D" w:themeFill="accent6" w:themeFillTint="99"/>
            <w:vAlign w:val="center"/>
          </w:tcPr>
          <w:p w14:paraId="6ED44FD8" w14:textId="7D9AE2B3" w:rsidR="00EA1AC2" w:rsidRPr="004B77E8" w:rsidRDefault="003F7BD9" w:rsidP="77DDDE09">
            <w:pPr>
              <w:jc w:val="center"/>
              <w:rPr>
                <w:rFonts w:cstheme="minorBidi"/>
                <w:color w:val="000000" w:themeColor="text1"/>
                <w:sz w:val="18"/>
                <w:szCs w:val="18"/>
              </w:rPr>
            </w:pPr>
            <w:r w:rsidRPr="77DDDE09">
              <w:rPr>
                <w:rFonts w:cstheme="minorBidi"/>
                <w:b/>
                <w:bCs/>
                <w:sz w:val="16"/>
                <w:szCs w:val="16"/>
              </w:rPr>
              <w:t xml:space="preserve">do </w:t>
            </w:r>
            <w:r w:rsidR="00E52319" w:rsidRPr="77DDDE09">
              <w:rPr>
                <w:rFonts w:cstheme="minorBidi"/>
                <w:b/>
                <w:bCs/>
                <w:sz w:val="16"/>
                <w:szCs w:val="16"/>
              </w:rPr>
              <w:t>5</w:t>
            </w:r>
            <w:ins w:id="57" w:author="Autor">
              <w:r w:rsidR="001849CE">
                <w:rPr>
                  <w:rFonts w:cstheme="minorBidi"/>
                  <w:b/>
                  <w:bCs/>
                  <w:sz w:val="16"/>
                  <w:szCs w:val="16"/>
                </w:rPr>
                <w:t>3</w:t>
              </w:r>
            </w:ins>
            <w:del w:id="58" w:author="Autor">
              <w:r w:rsidR="00C85C3E" w:rsidDel="001849CE">
                <w:rPr>
                  <w:rFonts w:cstheme="minorBidi"/>
                  <w:b/>
                  <w:bCs/>
                  <w:sz w:val="16"/>
                  <w:szCs w:val="16"/>
                </w:rPr>
                <w:delText>4</w:delText>
              </w:r>
            </w:del>
            <w:r w:rsidR="00113E6E">
              <w:rPr>
                <w:rFonts w:cstheme="minorBidi"/>
                <w:b/>
                <w:bCs/>
                <w:sz w:val="16"/>
                <w:szCs w:val="16"/>
              </w:rPr>
              <w:t xml:space="preserve"> </w:t>
            </w:r>
            <w:r w:rsidR="00EA1AC2" w:rsidRPr="77DDDE09">
              <w:rPr>
                <w:rFonts w:cstheme="minorBidi"/>
                <w:b/>
                <w:bCs/>
                <w:sz w:val="16"/>
                <w:szCs w:val="16"/>
              </w:rPr>
              <w:t>miesięcy</w:t>
            </w:r>
            <w:r w:rsidR="00EA1AC2" w:rsidRPr="77DDDE09">
              <w:rPr>
                <w:rFonts w:cstheme="minorBidi"/>
                <w:sz w:val="16"/>
                <w:szCs w:val="16"/>
              </w:rPr>
              <w:t> </w:t>
            </w:r>
          </w:p>
        </w:tc>
      </w:tr>
    </w:tbl>
    <w:p w14:paraId="63DA1CC5" w14:textId="24BB39A7" w:rsidR="00036933" w:rsidRDefault="721A1D79" w:rsidP="00F43070">
      <w:pPr>
        <w:pStyle w:val="Nagwek21"/>
        <w:numPr>
          <w:ilvl w:val="1"/>
          <w:numId w:val="0"/>
        </w:numPr>
      </w:pPr>
      <w:r>
        <w:t>*</w:t>
      </w:r>
      <w:r w:rsidR="7B9F864E">
        <w:t>jeśli dojdzie do</w:t>
      </w:r>
      <w:r w:rsidR="271A163A">
        <w:t xml:space="preserve"> PRZEDŁUŻENIA ROZMÓW Z PARTNEREM,</w:t>
      </w:r>
      <w:r w:rsidR="7B9F864E">
        <w:t xml:space="preserve"> odstąpienia od rozmów albo umowy z wybranym kandydatem na partnera i ncbr zadecyduje o ponownym przeprowadzeniu wyboru partnera, terminy od</w:t>
      </w:r>
      <w:r w:rsidR="37C726B9">
        <w:t xml:space="preserve"> “oceny ofert” do zawarcie “umów z partnerami strategicznymi" ulegają przedłużeniu o odpowiedni okres wywołany wskazanymi zdarzeniami.</w:t>
      </w:r>
    </w:p>
    <w:sectPr w:rsidR="00036933" w:rsidSect="00A95067">
      <w:footerReference w:type="default" r:id="rId8"/>
      <w:headerReference w:type="first" r:id="rId9"/>
      <w:pgSz w:w="16838" w:h="23811" w:code="8"/>
      <w:pgMar w:top="1418" w:right="1418" w:bottom="1418" w:left="141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49D6B" w14:textId="77777777" w:rsidR="008945C3" w:rsidRDefault="008945C3">
      <w:r>
        <w:separator/>
      </w:r>
    </w:p>
  </w:endnote>
  <w:endnote w:type="continuationSeparator" w:id="0">
    <w:p w14:paraId="44E40AE8" w14:textId="77777777" w:rsidR="008945C3" w:rsidRDefault="0089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C922" w14:textId="021F59CF" w:rsidR="009A311F" w:rsidRDefault="009A311F">
    <w:pPr>
      <w:pStyle w:val="Stopka1"/>
      <w:jc w:val="right"/>
    </w:pPr>
    <w:r>
      <w:rPr>
        <w:rStyle w:val="Domylnaczcionkaakapitu1"/>
        <w:szCs w:val="20"/>
      </w:rPr>
      <w:t xml:space="preserve">Strona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PAGE </w:instrText>
    </w:r>
    <w:r>
      <w:rPr>
        <w:rStyle w:val="Domylnaczcionkaakapitu1"/>
        <w:szCs w:val="20"/>
      </w:rPr>
      <w:fldChar w:fldCharType="separate"/>
    </w:r>
    <w:r w:rsidR="0038057B">
      <w:rPr>
        <w:rStyle w:val="Domylnaczcionkaakapitu1"/>
        <w:noProof/>
        <w:szCs w:val="20"/>
      </w:rPr>
      <w:t>5</w:t>
    </w:r>
    <w:r>
      <w:rPr>
        <w:rStyle w:val="Domylnaczcionkaakapitu1"/>
        <w:szCs w:val="20"/>
      </w:rPr>
      <w:fldChar w:fldCharType="end"/>
    </w:r>
    <w:r>
      <w:rPr>
        <w:rStyle w:val="Domylnaczcionkaakapitu1"/>
        <w:szCs w:val="20"/>
      </w:rPr>
      <w:t xml:space="preserve"> z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NUMPAGES </w:instrText>
    </w:r>
    <w:r>
      <w:rPr>
        <w:rStyle w:val="Domylnaczcionkaakapitu1"/>
        <w:szCs w:val="20"/>
      </w:rPr>
      <w:fldChar w:fldCharType="separate"/>
    </w:r>
    <w:r w:rsidR="0038057B">
      <w:rPr>
        <w:rStyle w:val="Domylnaczcionkaakapitu1"/>
        <w:noProof/>
        <w:szCs w:val="20"/>
      </w:rPr>
      <w:t>5</w:t>
    </w:r>
    <w:r>
      <w:rPr>
        <w:rStyle w:val="Domylnaczcionkaakapitu1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0DFA7" w14:textId="77777777" w:rsidR="008945C3" w:rsidRDefault="008945C3">
      <w:r>
        <w:separator/>
      </w:r>
    </w:p>
  </w:footnote>
  <w:footnote w:type="continuationSeparator" w:id="0">
    <w:p w14:paraId="6854EB28" w14:textId="77777777" w:rsidR="008945C3" w:rsidRDefault="00894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40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34"/>
    </w:tblGrid>
    <w:tr w:rsidR="009A311F" w:rsidRPr="004079BB" w14:paraId="68A4D328" w14:textId="77777777" w:rsidTr="002232E4">
      <w:trPr>
        <w:trHeight w:val="1282"/>
      </w:trPr>
      <w:tc>
        <w:tcPr>
          <w:tcW w:w="14034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8605"/>
          </w:tblGrid>
          <w:tr w:rsidR="009A311F" w:rsidRPr="000770A6" w14:paraId="1220CC49" w14:textId="77777777" w:rsidTr="002232E4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224480" w14:textId="77777777" w:rsidR="009A311F" w:rsidRDefault="009A311F" w:rsidP="005571E1">
                <w:pPr>
                  <w:spacing w:before="26"/>
                  <w:ind w:left="20" w:right="-134"/>
                </w:pPr>
                <w:bookmarkStart w:id="59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AACB65" w14:textId="77777777" w:rsidR="009A311F" w:rsidRDefault="009A311F" w:rsidP="005571E1">
                <w:pPr>
                  <w:jc w:val="center"/>
                </w:pPr>
              </w:p>
            </w:tc>
            <w:tc>
              <w:tcPr>
                <w:tcW w:w="860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49ED48" w14:textId="77777777" w:rsidR="009A311F" w:rsidRDefault="009A311F" w:rsidP="005571E1">
                <w:pPr>
                  <w:jc w:val="center"/>
                </w:pPr>
              </w:p>
            </w:tc>
          </w:tr>
        </w:tbl>
        <w:p w14:paraId="0F49B9EE" w14:textId="77777777" w:rsidR="009A311F" w:rsidRDefault="009A311F" w:rsidP="005571E1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398CCA9" wp14:editId="17F02BA4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A6E95C9" w14:textId="77777777" w:rsidR="009A311F" w:rsidRDefault="009A311F" w:rsidP="005571E1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1F750DF3" w14:textId="77777777" w:rsidR="009A311F" w:rsidRPr="004E4175" w:rsidRDefault="009A311F" w:rsidP="005571E1">
          <w:pPr>
            <w:pStyle w:val="Nagwek"/>
            <w:jc w:val="center"/>
            <w:rPr>
              <w:b/>
              <w:i/>
              <w:color w:val="7F7F7F"/>
              <w:sz w:val="15"/>
              <w:szCs w:val="15"/>
              <w:lang w:val="pl-PL"/>
            </w:rPr>
          </w:pPr>
          <w:r w:rsidRPr="004E4175">
            <w:rPr>
              <w:i/>
              <w:sz w:val="15"/>
              <w:szCs w:val="15"/>
              <w:lang w:val="pl-PL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59"/>
        </w:p>
      </w:tc>
    </w:tr>
  </w:tbl>
  <w:p w14:paraId="164581FF" w14:textId="77777777" w:rsidR="009A311F" w:rsidRDefault="009A311F" w:rsidP="005571E1">
    <w:pPr>
      <w:pStyle w:val="Nagwek"/>
    </w:pPr>
  </w:p>
  <w:p w14:paraId="6C51BE6F" w14:textId="77777777" w:rsidR="009A311F" w:rsidRDefault="009A3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3B16"/>
    <w:multiLevelType w:val="hybridMultilevel"/>
    <w:tmpl w:val="28AEE1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67D"/>
    <w:multiLevelType w:val="hybridMultilevel"/>
    <w:tmpl w:val="A074EA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76B53"/>
    <w:multiLevelType w:val="hybridMultilevel"/>
    <w:tmpl w:val="51AA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B0BFE"/>
    <w:multiLevelType w:val="hybridMultilevel"/>
    <w:tmpl w:val="627C912A"/>
    <w:lvl w:ilvl="0" w:tplc="0BDEB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5784"/>
    <w:multiLevelType w:val="hybridMultilevel"/>
    <w:tmpl w:val="7EB68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164C0"/>
    <w:multiLevelType w:val="hybridMultilevel"/>
    <w:tmpl w:val="C7E89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E7534"/>
    <w:multiLevelType w:val="hybridMultilevel"/>
    <w:tmpl w:val="48847B0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0A3A9B"/>
    <w:multiLevelType w:val="hybridMultilevel"/>
    <w:tmpl w:val="A4283D4A"/>
    <w:lvl w:ilvl="0" w:tplc="A80EB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C13D0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714EC5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734864"/>
    <w:multiLevelType w:val="hybridMultilevel"/>
    <w:tmpl w:val="AE10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9048A"/>
    <w:multiLevelType w:val="hybridMultilevel"/>
    <w:tmpl w:val="7F1AAD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B3E72"/>
    <w:multiLevelType w:val="hybridMultilevel"/>
    <w:tmpl w:val="D7C2BE24"/>
    <w:lvl w:ilvl="0" w:tplc="21287D50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3" w15:restartNumberingAfterBreak="0">
    <w:nsid w:val="1ED80215"/>
    <w:multiLevelType w:val="hybridMultilevel"/>
    <w:tmpl w:val="FAC84E2E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F1E04C0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D203B4"/>
    <w:multiLevelType w:val="hybridMultilevel"/>
    <w:tmpl w:val="5E3A3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23565"/>
    <w:multiLevelType w:val="hybridMultilevel"/>
    <w:tmpl w:val="C6A07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C041B"/>
    <w:multiLevelType w:val="hybridMultilevel"/>
    <w:tmpl w:val="657825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F49BC"/>
    <w:multiLevelType w:val="hybridMultilevel"/>
    <w:tmpl w:val="A4283D4A"/>
    <w:lvl w:ilvl="0" w:tplc="A80EB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F479C"/>
    <w:multiLevelType w:val="hybridMultilevel"/>
    <w:tmpl w:val="5B400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CE1F4C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D3118D"/>
    <w:multiLevelType w:val="hybridMultilevel"/>
    <w:tmpl w:val="51AA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BE75E9"/>
    <w:multiLevelType w:val="hybridMultilevel"/>
    <w:tmpl w:val="2C6A6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534DA"/>
    <w:multiLevelType w:val="hybridMultilevel"/>
    <w:tmpl w:val="800229E0"/>
    <w:lvl w:ilvl="0" w:tplc="4E56AF3E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D2AC7"/>
    <w:multiLevelType w:val="multilevel"/>
    <w:tmpl w:val="E1E23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SPO 1.%1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A1503"/>
    <w:multiLevelType w:val="hybridMultilevel"/>
    <w:tmpl w:val="F0EE8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66197"/>
    <w:multiLevelType w:val="hybridMultilevel"/>
    <w:tmpl w:val="396C4C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335476"/>
    <w:multiLevelType w:val="multilevel"/>
    <w:tmpl w:val="40124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SPO 1.%1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5313E1"/>
    <w:multiLevelType w:val="hybridMultilevel"/>
    <w:tmpl w:val="A634890C"/>
    <w:lvl w:ilvl="0" w:tplc="59D46E0A">
      <w:start w:val="1"/>
      <w:numFmt w:val="decimal"/>
      <w:lvlText w:val="SEN 1.%1"/>
      <w:lvlJc w:val="left"/>
      <w:pPr>
        <w:ind w:left="720" w:hanging="360"/>
      </w:pPr>
    </w:lvl>
    <w:lvl w:ilvl="1" w:tplc="DA046230">
      <w:start w:val="1"/>
      <w:numFmt w:val="lowerLetter"/>
      <w:lvlText w:val="%2."/>
      <w:lvlJc w:val="left"/>
      <w:pPr>
        <w:ind w:left="1440" w:hanging="360"/>
      </w:pPr>
    </w:lvl>
    <w:lvl w:ilvl="2" w:tplc="294242DC">
      <w:start w:val="1"/>
      <w:numFmt w:val="lowerRoman"/>
      <w:lvlText w:val="%3."/>
      <w:lvlJc w:val="right"/>
      <w:pPr>
        <w:ind w:left="2160" w:hanging="180"/>
      </w:pPr>
    </w:lvl>
    <w:lvl w:ilvl="3" w:tplc="5830A608">
      <w:start w:val="1"/>
      <w:numFmt w:val="decimal"/>
      <w:lvlText w:val="%4."/>
      <w:lvlJc w:val="left"/>
      <w:pPr>
        <w:ind w:left="2880" w:hanging="360"/>
      </w:pPr>
    </w:lvl>
    <w:lvl w:ilvl="4" w:tplc="2B4E9600">
      <w:start w:val="1"/>
      <w:numFmt w:val="lowerLetter"/>
      <w:lvlText w:val="%5."/>
      <w:lvlJc w:val="left"/>
      <w:pPr>
        <w:ind w:left="3600" w:hanging="360"/>
      </w:pPr>
    </w:lvl>
    <w:lvl w:ilvl="5" w:tplc="067E5AEC">
      <w:start w:val="1"/>
      <w:numFmt w:val="lowerRoman"/>
      <w:lvlText w:val="%6."/>
      <w:lvlJc w:val="right"/>
      <w:pPr>
        <w:ind w:left="4320" w:hanging="180"/>
      </w:pPr>
    </w:lvl>
    <w:lvl w:ilvl="6" w:tplc="6F78E246">
      <w:start w:val="1"/>
      <w:numFmt w:val="decimal"/>
      <w:lvlText w:val="%7."/>
      <w:lvlJc w:val="left"/>
      <w:pPr>
        <w:ind w:left="5040" w:hanging="360"/>
      </w:pPr>
    </w:lvl>
    <w:lvl w:ilvl="7" w:tplc="2EDAA6C4">
      <w:start w:val="1"/>
      <w:numFmt w:val="lowerLetter"/>
      <w:lvlText w:val="%8."/>
      <w:lvlJc w:val="left"/>
      <w:pPr>
        <w:ind w:left="5760" w:hanging="360"/>
      </w:pPr>
    </w:lvl>
    <w:lvl w:ilvl="8" w:tplc="2996E6F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9B71F0"/>
    <w:multiLevelType w:val="hybridMultilevel"/>
    <w:tmpl w:val="726E4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DD2179"/>
    <w:multiLevelType w:val="hybridMultilevel"/>
    <w:tmpl w:val="B50E83C2"/>
    <w:lvl w:ilvl="0" w:tplc="D5EAE95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BD7DF0"/>
    <w:multiLevelType w:val="hybridMultilevel"/>
    <w:tmpl w:val="4B4297D0"/>
    <w:lvl w:ilvl="0" w:tplc="B596AD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35E466E">
      <w:numFmt w:val="bullet"/>
      <w:lvlText w:val="·"/>
      <w:lvlJc w:val="left"/>
      <w:pPr>
        <w:ind w:left="1540" w:hanging="4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7347AD"/>
    <w:multiLevelType w:val="hybridMultilevel"/>
    <w:tmpl w:val="3496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D04128"/>
    <w:multiLevelType w:val="multilevel"/>
    <w:tmpl w:val="18141C7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4471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440835C5"/>
    <w:multiLevelType w:val="hybridMultilevel"/>
    <w:tmpl w:val="0B726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8427CD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9F21F2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E694602"/>
    <w:multiLevelType w:val="hybridMultilevel"/>
    <w:tmpl w:val="66F08F8A"/>
    <w:lvl w:ilvl="0" w:tplc="FF5026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EC75C13"/>
    <w:multiLevelType w:val="hybridMultilevel"/>
    <w:tmpl w:val="28AEE1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B75740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5879"/>
    <w:multiLevelType w:val="multilevel"/>
    <w:tmpl w:val="B2FAB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SPO 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C03C84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3D01B6D"/>
    <w:multiLevelType w:val="hybridMultilevel"/>
    <w:tmpl w:val="A4283D4A"/>
    <w:lvl w:ilvl="0" w:tplc="A80EB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04305D"/>
    <w:multiLevelType w:val="hybridMultilevel"/>
    <w:tmpl w:val="28AEE1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3812B3"/>
    <w:multiLevelType w:val="hybridMultilevel"/>
    <w:tmpl w:val="CAB64E56"/>
    <w:lvl w:ilvl="0" w:tplc="D7CEAC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DB6B5D"/>
    <w:multiLevelType w:val="hybridMultilevel"/>
    <w:tmpl w:val="B50E83C2"/>
    <w:lvl w:ilvl="0" w:tplc="D5EAE95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56AC599E"/>
    <w:multiLevelType w:val="hybridMultilevel"/>
    <w:tmpl w:val="46B629BC"/>
    <w:lvl w:ilvl="0" w:tplc="C6B8F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4D275A"/>
    <w:multiLevelType w:val="hybridMultilevel"/>
    <w:tmpl w:val="C53E7980"/>
    <w:lvl w:ilvl="0" w:tplc="70140FC4">
      <w:start w:val="1"/>
      <w:numFmt w:val="decimal"/>
      <w:lvlText w:val="SEN 1.%1"/>
      <w:lvlJc w:val="left"/>
      <w:pPr>
        <w:ind w:left="502" w:hanging="360"/>
      </w:pPr>
      <w:rPr>
        <w:rFonts w:hint="default"/>
      </w:rPr>
    </w:lvl>
    <w:lvl w:ilvl="1" w:tplc="1046A304">
      <w:start w:val="1"/>
      <w:numFmt w:val="decimal"/>
      <w:lvlText w:val="SPO 1.%2."/>
      <w:lvlJc w:val="left"/>
      <w:pPr>
        <w:ind w:left="1931" w:hanging="360"/>
      </w:pPr>
    </w:lvl>
    <w:lvl w:ilvl="2" w:tplc="773E082E">
      <w:start w:val="1"/>
      <w:numFmt w:val="lowerRoman"/>
      <w:lvlText w:val="%3."/>
      <w:lvlJc w:val="right"/>
      <w:pPr>
        <w:ind w:left="2651" w:hanging="180"/>
      </w:pPr>
    </w:lvl>
    <w:lvl w:ilvl="3" w:tplc="2B12B224">
      <w:start w:val="1"/>
      <w:numFmt w:val="decimal"/>
      <w:lvlText w:val="%4."/>
      <w:lvlJc w:val="left"/>
      <w:pPr>
        <w:ind w:left="3371" w:hanging="360"/>
      </w:pPr>
    </w:lvl>
    <w:lvl w:ilvl="4" w:tplc="C024AC48">
      <w:start w:val="1"/>
      <w:numFmt w:val="lowerLetter"/>
      <w:lvlText w:val="%5."/>
      <w:lvlJc w:val="left"/>
      <w:pPr>
        <w:ind w:left="4091" w:hanging="360"/>
      </w:pPr>
    </w:lvl>
    <w:lvl w:ilvl="5" w:tplc="D07E1DAC">
      <w:start w:val="1"/>
      <w:numFmt w:val="lowerRoman"/>
      <w:lvlText w:val="%6."/>
      <w:lvlJc w:val="right"/>
      <w:pPr>
        <w:ind w:left="4811" w:hanging="180"/>
      </w:pPr>
    </w:lvl>
    <w:lvl w:ilvl="6" w:tplc="C188F452">
      <w:start w:val="1"/>
      <w:numFmt w:val="decimal"/>
      <w:lvlText w:val="%7."/>
      <w:lvlJc w:val="left"/>
      <w:pPr>
        <w:ind w:left="5531" w:hanging="360"/>
      </w:pPr>
    </w:lvl>
    <w:lvl w:ilvl="7" w:tplc="B2FABDA8">
      <w:start w:val="1"/>
      <w:numFmt w:val="lowerLetter"/>
      <w:lvlText w:val="%8."/>
      <w:lvlJc w:val="left"/>
      <w:pPr>
        <w:ind w:left="6251" w:hanging="360"/>
      </w:pPr>
    </w:lvl>
    <w:lvl w:ilvl="8" w:tplc="8E60961E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5A0B2F40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ADA3670"/>
    <w:multiLevelType w:val="hybridMultilevel"/>
    <w:tmpl w:val="0B9A98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3C4795"/>
    <w:multiLevelType w:val="hybridMultilevel"/>
    <w:tmpl w:val="CA06C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382941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D543572"/>
    <w:multiLevelType w:val="multilevel"/>
    <w:tmpl w:val="6A64E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SPO 1.%1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6E0454"/>
    <w:multiLevelType w:val="hybridMultilevel"/>
    <w:tmpl w:val="4B4297D0"/>
    <w:lvl w:ilvl="0" w:tplc="B596AD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35E466E">
      <w:numFmt w:val="bullet"/>
      <w:lvlText w:val="·"/>
      <w:lvlJc w:val="left"/>
      <w:pPr>
        <w:ind w:left="1540" w:hanging="4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0701A7"/>
    <w:multiLevelType w:val="hybridMultilevel"/>
    <w:tmpl w:val="B50E83C2"/>
    <w:lvl w:ilvl="0" w:tplc="D5EAE95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4031391"/>
    <w:multiLevelType w:val="hybridMultilevel"/>
    <w:tmpl w:val="8FEA7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6050D3"/>
    <w:multiLevelType w:val="hybridMultilevel"/>
    <w:tmpl w:val="5B400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9C66A5"/>
    <w:multiLevelType w:val="hybridMultilevel"/>
    <w:tmpl w:val="320EC090"/>
    <w:lvl w:ilvl="0" w:tplc="1110008A">
      <w:start w:val="1"/>
      <w:numFmt w:val="decimal"/>
      <w:lvlText w:val="SPO 1.%1"/>
      <w:lvlJc w:val="left"/>
      <w:pPr>
        <w:ind w:left="786" w:hanging="360"/>
      </w:pPr>
    </w:lvl>
    <w:lvl w:ilvl="1" w:tplc="1046A304">
      <w:start w:val="1"/>
      <w:numFmt w:val="decimal"/>
      <w:lvlText w:val="SPO 1.%2."/>
      <w:lvlJc w:val="left"/>
      <w:pPr>
        <w:ind w:left="2215" w:hanging="360"/>
      </w:pPr>
    </w:lvl>
    <w:lvl w:ilvl="2" w:tplc="773E082E">
      <w:start w:val="1"/>
      <w:numFmt w:val="lowerRoman"/>
      <w:lvlText w:val="%3."/>
      <w:lvlJc w:val="right"/>
      <w:pPr>
        <w:ind w:left="2935" w:hanging="180"/>
      </w:pPr>
    </w:lvl>
    <w:lvl w:ilvl="3" w:tplc="2B12B224">
      <w:start w:val="1"/>
      <w:numFmt w:val="decimal"/>
      <w:lvlText w:val="%4."/>
      <w:lvlJc w:val="left"/>
      <w:pPr>
        <w:ind w:left="3655" w:hanging="360"/>
      </w:pPr>
    </w:lvl>
    <w:lvl w:ilvl="4" w:tplc="C024AC48">
      <w:start w:val="1"/>
      <w:numFmt w:val="lowerLetter"/>
      <w:lvlText w:val="%5."/>
      <w:lvlJc w:val="left"/>
      <w:pPr>
        <w:ind w:left="4375" w:hanging="360"/>
      </w:pPr>
    </w:lvl>
    <w:lvl w:ilvl="5" w:tplc="D07E1DAC">
      <w:start w:val="1"/>
      <w:numFmt w:val="lowerRoman"/>
      <w:lvlText w:val="%6."/>
      <w:lvlJc w:val="right"/>
      <w:pPr>
        <w:ind w:left="5095" w:hanging="180"/>
      </w:pPr>
    </w:lvl>
    <w:lvl w:ilvl="6" w:tplc="C188F452">
      <w:start w:val="1"/>
      <w:numFmt w:val="decimal"/>
      <w:lvlText w:val="%7."/>
      <w:lvlJc w:val="left"/>
      <w:pPr>
        <w:ind w:left="5815" w:hanging="360"/>
      </w:pPr>
    </w:lvl>
    <w:lvl w:ilvl="7" w:tplc="B2FABDA8">
      <w:start w:val="1"/>
      <w:numFmt w:val="lowerLetter"/>
      <w:lvlText w:val="%8."/>
      <w:lvlJc w:val="left"/>
      <w:pPr>
        <w:ind w:left="6535" w:hanging="360"/>
      </w:pPr>
    </w:lvl>
    <w:lvl w:ilvl="8" w:tplc="8E60961E">
      <w:start w:val="1"/>
      <w:numFmt w:val="lowerRoman"/>
      <w:lvlText w:val="%9."/>
      <w:lvlJc w:val="right"/>
      <w:pPr>
        <w:ind w:left="7255" w:hanging="180"/>
      </w:pPr>
    </w:lvl>
  </w:abstractNum>
  <w:abstractNum w:abstractNumId="58" w15:restartNumberingAfterBreak="0">
    <w:nsid w:val="68B64BDA"/>
    <w:multiLevelType w:val="hybridMultilevel"/>
    <w:tmpl w:val="51AA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7701D8"/>
    <w:multiLevelType w:val="hybridMultilevel"/>
    <w:tmpl w:val="5616F60C"/>
    <w:lvl w:ilvl="0" w:tplc="70140FC4">
      <w:start w:val="1"/>
      <w:numFmt w:val="decimal"/>
      <w:lvlText w:val="SEN 1.%1"/>
      <w:lvlJc w:val="left"/>
      <w:pPr>
        <w:ind w:left="1211" w:hanging="360"/>
      </w:pPr>
      <w:rPr>
        <w:rFonts w:hint="default"/>
      </w:rPr>
    </w:lvl>
    <w:lvl w:ilvl="1" w:tplc="1046A304">
      <w:start w:val="1"/>
      <w:numFmt w:val="decimal"/>
      <w:lvlText w:val="SPO 1.%2."/>
      <w:lvlJc w:val="left"/>
      <w:pPr>
        <w:ind w:left="1931" w:hanging="360"/>
      </w:pPr>
    </w:lvl>
    <w:lvl w:ilvl="2" w:tplc="773E082E">
      <w:start w:val="1"/>
      <w:numFmt w:val="lowerRoman"/>
      <w:lvlText w:val="%3."/>
      <w:lvlJc w:val="right"/>
      <w:pPr>
        <w:ind w:left="2651" w:hanging="180"/>
      </w:pPr>
    </w:lvl>
    <w:lvl w:ilvl="3" w:tplc="2B12B224">
      <w:start w:val="1"/>
      <w:numFmt w:val="decimal"/>
      <w:lvlText w:val="%4."/>
      <w:lvlJc w:val="left"/>
      <w:pPr>
        <w:ind w:left="3371" w:hanging="360"/>
      </w:pPr>
    </w:lvl>
    <w:lvl w:ilvl="4" w:tplc="C024AC48">
      <w:start w:val="1"/>
      <w:numFmt w:val="lowerLetter"/>
      <w:lvlText w:val="%5."/>
      <w:lvlJc w:val="left"/>
      <w:pPr>
        <w:ind w:left="4091" w:hanging="360"/>
      </w:pPr>
    </w:lvl>
    <w:lvl w:ilvl="5" w:tplc="D07E1DAC">
      <w:start w:val="1"/>
      <w:numFmt w:val="lowerRoman"/>
      <w:lvlText w:val="%6."/>
      <w:lvlJc w:val="right"/>
      <w:pPr>
        <w:ind w:left="4811" w:hanging="180"/>
      </w:pPr>
    </w:lvl>
    <w:lvl w:ilvl="6" w:tplc="C188F452">
      <w:start w:val="1"/>
      <w:numFmt w:val="decimal"/>
      <w:lvlText w:val="%7."/>
      <w:lvlJc w:val="left"/>
      <w:pPr>
        <w:ind w:left="5531" w:hanging="360"/>
      </w:pPr>
    </w:lvl>
    <w:lvl w:ilvl="7" w:tplc="B2FABDA8">
      <w:start w:val="1"/>
      <w:numFmt w:val="lowerLetter"/>
      <w:lvlText w:val="%8."/>
      <w:lvlJc w:val="left"/>
      <w:pPr>
        <w:ind w:left="6251" w:hanging="360"/>
      </w:pPr>
    </w:lvl>
    <w:lvl w:ilvl="8" w:tplc="8E60961E">
      <w:start w:val="1"/>
      <w:numFmt w:val="lowerRoman"/>
      <w:lvlText w:val="%9."/>
      <w:lvlJc w:val="right"/>
      <w:pPr>
        <w:ind w:left="6971" w:hanging="180"/>
      </w:pPr>
    </w:lvl>
  </w:abstractNum>
  <w:abstractNum w:abstractNumId="60" w15:restartNumberingAfterBreak="0">
    <w:nsid w:val="6BA571F1"/>
    <w:multiLevelType w:val="hybridMultilevel"/>
    <w:tmpl w:val="28AEE1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4A698F"/>
    <w:multiLevelType w:val="hybridMultilevel"/>
    <w:tmpl w:val="C6A07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535560"/>
    <w:multiLevelType w:val="hybridMultilevel"/>
    <w:tmpl w:val="A684A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ED2309"/>
    <w:multiLevelType w:val="hybridMultilevel"/>
    <w:tmpl w:val="A4283D4A"/>
    <w:lvl w:ilvl="0" w:tplc="A80EB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516DC9"/>
    <w:multiLevelType w:val="hybridMultilevel"/>
    <w:tmpl w:val="28AEE1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244B1F"/>
    <w:multiLevelType w:val="hybridMultilevel"/>
    <w:tmpl w:val="28047D7A"/>
    <w:lvl w:ilvl="0" w:tplc="13DA0430">
      <w:start w:val="1"/>
      <w:numFmt w:val="decimal"/>
      <w:lvlText w:val="JED 1.%1"/>
      <w:lvlJc w:val="left"/>
      <w:pPr>
        <w:ind w:left="1211" w:hanging="360"/>
      </w:pPr>
      <w:rPr>
        <w:rFonts w:hint="default"/>
      </w:rPr>
    </w:lvl>
    <w:lvl w:ilvl="1" w:tplc="1046A304">
      <w:start w:val="1"/>
      <w:numFmt w:val="decimal"/>
      <w:lvlText w:val="SPO 1.%2."/>
      <w:lvlJc w:val="left"/>
      <w:pPr>
        <w:ind w:left="1931" w:hanging="360"/>
      </w:pPr>
    </w:lvl>
    <w:lvl w:ilvl="2" w:tplc="773E082E">
      <w:start w:val="1"/>
      <w:numFmt w:val="lowerRoman"/>
      <w:lvlText w:val="%3."/>
      <w:lvlJc w:val="right"/>
      <w:pPr>
        <w:ind w:left="2651" w:hanging="180"/>
      </w:pPr>
    </w:lvl>
    <w:lvl w:ilvl="3" w:tplc="2B12B224">
      <w:start w:val="1"/>
      <w:numFmt w:val="decimal"/>
      <w:lvlText w:val="%4."/>
      <w:lvlJc w:val="left"/>
      <w:pPr>
        <w:ind w:left="3371" w:hanging="360"/>
      </w:pPr>
    </w:lvl>
    <w:lvl w:ilvl="4" w:tplc="C024AC48">
      <w:start w:val="1"/>
      <w:numFmt w:val="lowerLetter"/>
      <w:lvlText w:val="%5."/>
      <w:lvlJc w:val="left"/>
      <w:pPr>
        <w:ind w:left="4091" w:hanging="360"/>
      </w:pPr>
    </w:lvl>
    <w:lvl w:ilvl="5" w:tplc="D07E1DAC">
      <w:start w:val="1"/>
      <w:numFmt w:val="lowerRoman"/>
      <w:lvlText w:val="%6."/>
      <w:lvlJc w:val="right"/>
      <w:pPr>
        <w:ind w:left="4811" w:hanging="180"/>
      </w:pPr>
    </w:lvl>
    <w:lvl w:ilvl="6" w:tplc="C188F452">
      <w:start w:val="1"/>
      <w:numFmt w:val="decimal"/>
      <w:lvlText w:val="%7."/>
      <w:lvlJc w:val="left"/>
      <w:pPr>
        <w:ind w:left="5531" w:hanging="360"/>
      </w:pPr>
    </w:lvl>
    <w:lvl w:ilvl="7" w:tplc="B2FABDA8">
      <w:start w:val="1"/>
      <w:numFmt w:val="lowerLetter"/>
      <w:lvlText w:val="%8."/>
      <w:lvlJc w:val="left"/>
      <w:pPr>
        <w:ind w:left="6251" w:hanging="360"/>
      </w:pPr>
    </w:lvl>
    <w:lvl w:ilvl="8" w:tplc="8E60961E">
      <w:start w:val="1"/>
      <w:numFmt w:val="lowerRoman"/>
      <w:lvlText w:val="%9."/>
      <w:lvlJc w:val="right"/>
      <w:pPr>
        <w:ind w:left="6971" w:hanging="180"/>
      </w:pPr>
    </w:lvl>
  </w:abstractNum>
  <w:abstractNum w:abstractNumId="66" w15:restartNumberingAfterBreak="0">
    <w:nsid w:val="7D057106"/>
    <w:multiLevelType w:val="multilevel"/>
    <w:tmpl w:val="709C81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SPO 1.%1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121F02"/>
    <w:multiLevelType w:val="hybridMultilevel"/>
    <w:tmpl w:val="103AE772"/>
    <w:lvl w:ilvl="0" w:tplc="ABCC3DFC">
      <w:start w:val="1"/>
      <w:numFmt w:val="decimal"/>
      <w:lvlText w:val="1.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6"/>
  </w:num>
  <w:num w:numId="2">
    <w:abstractNumId w:val="24"/>
  </w:num>
  <w:num w:numId="3">
    <w:abstractNumId w:val="52"/>
  </w:num>
  <w:num w:numId="4">
    <w:abstractNumId w:val="27"/>
  </w:num>
  <w:num w:numId="5">
    <w:abstractNumId w:val="33"/>
  </w:num>
  <w:num w:numId="6">
    <w:abstractNumId w:val="65"/>
  </w:num>
  <w:num w:numId="7">
    <w:abstractNumId w:val="28"/>
  </w:num>
  <w:num w:numId="8">
    <w:abstractNumId w:val="5"/>
  </w:num>
  <w:num w:numId="9">
    <w:abstractNumId w:val="1"/>
  </w:num>
  <w:num w:numId="10">
    <w:abstractNumId w:val="4"/>
  </w:num>
  <w:num w:numId="11">
    <w:abstractNumId w:val="40"/>
  </w:num>
  <w:num w:numId="12">
    <w:abstractNumId w:val="46"/>
  </w:num>
  <w:num w:numId="13">
    <w:abstractNumId w:val="3"/>
  </w:num>
  <w:num w:numId="14">
    <w:abstractNumId w:val="42"/>
  </w:num>
  <w:num w:numId="15">
    <w:abstractNumId w:val="36"/>
  </w:num>
  <w:num w:numId="16">
    <w:abstractNumId w:val="37"/>
  </w:num>
  <w:num w:numId="17">
    <w:abstractNumId w:val="20"/>
  </w:num>
  <w:num w:numId="18">
    <w:abstractNumId w:val="9"/>
  </w:num>
  <w:num w:numId="19">
    <w:abstractNumId w:val="45"/>
  </w:num>
  <w:num w:numId="20">
    <w:abstractNumId w:val="30"/>
  </w:num>
  <w:num w:numId="21">
    <w:abstractNumId w:val="54"/>
  </w:num>
  <w:num w:numId="22">
    <w:abstractNumId w:val="63"/>
  </w:num>
  <w:num w:numId="23">
    <w:abstractNumId w:val="15"/>
  </w:num>
  <w:num w:numId="24">
    <w:abstractNumId w:val="7"/>
  </w:num>
  <w:num w:numId="25">
    <w:abstractNumId w:val="12"/>
  </w:num>
  <w:num w:numId="26">
    <w:abstractNumId w:val="41"/>
  </w:num>
  <w:num w:numId="27">
    <w:abstractNumId w:val="51"/>
  </w:num>
  <w:num w:numId="28">
    <w:abstractNumId w:val="35"/>
  </w:num>
  <w:num w:numId="29">
    <w:abstractNumId w:val="39"/>
  </w:num>
  <w:num w:numId="30">
    <w:abstractNumId w:val="57"/>
  </w:num>
  <w:num w:numId="31">
    <w:abstractNumId w:val="47"/>
  </w:num>
  <w:num w:numId="32">
    <w:abstractNumId w:val="55"/>
  </w:num>
  <w:num w:numId="33">
    <w:abstractNumId w:val="67"/>
  </w:num>
  <w:num w:numId="34">
    <w:abstractNumId w:val="43"/>
  </w:num>
  <w:num w:numId="35">
    <w:abstractNumId w:val="60"/>
  </w:num>
  <w:num w:numId="36">
    <w:abstractNumId w:val="56"/>
  </w:num>
  <w:num w:numId="37">
    <w:abstractNumId w:val="58"/>
  </w:num>
  <w:num w:numId="38">
    <w:abstractNumId w:val="11"/>
  </w:num>
  <w:num w:numId="39">
    <w:abstractNumId w:val="44"/>
  </w:num>
  <w:num w:numId="40">
    <w:abstractNumId w:val="18"/>
  </w:num>
  <w:num w:numId="41">
    <w:abstractNumId w:val="8"/>
  </w:num>
  <w:num w:numId="42">
    <w:abstractNumId w:val="14"/>
  </w:num>
  <w:num w:numId="43">
    <w:abstractNumId w:val="48"/>
  </w:num>
  <w:num w:numId="44">
    <w:abstractNumId w:val="50"/>
  </w:num>
  <w:num w:numId="45">
    <w:abstractNumId w:val="62"/>
  </w:num>
  <w:num w:numId="46">
    <w:abstractNumId w:val="13"/>
  </w:num>
  <w:num w:numId="47">
    <w:abstractNumId w:val="61"/>
  </w:num>
  <w:num w:numId="48">
    <w:abstractNumId w:val="59"/>
  </w:num>
  <w:num w:numId="49">
    <w:abstractNumId w:val="38"/>
  </w:num>
  <w:num w:numId="50">
    <w:abstractNumId w:val="21"/>
  </w:num>
  <w:num w:numId="51">
    <w:abstractNumId w:val="2"/>
  </w:num>
  <w:num w:numId="52">
    <w:abstractNumId w:val="0"/>
  </w:num>
  <w:num w:numId="53">
    <w:abstractNumId w:val="19"/>
  </w:num>
  <w:num w:numId="54">
    <w:abstractNumId w:val="32"/>
  </w:num>
  <w:num w:numId="55">
    <w:abstractNumId w:val="25"/>
  </w:num>
  <w:num w:numId="56">
    <w:abstractNumId w:val="17"/>
  </w:num>
  <w:num w:numId="57">
    <w:abstractNumId w:val="23"/>
  </w:num>
  <w:num w:numId="58">
    <w:abstractNumId w:val="29"/>
  </w:num>
  <w:num w:numId="59">
    <w:abstractNumId w:val="64"/>
  </w:num>
  <w:num w:numId="60">
    <w:abstractNumId w:val="34"/>
  </w:num>
  <w:num w:numId="61">
    <w:abstractNumId w:val="10"/>
  </w:num>
  <w:num w:numId="62">
    <w:abstractNumId w:val="22"/>
  </w:num>
  <w:num w:numId="63">
    <w:abstractNumId w:val="16"/>
  </w:num>
  <w:num w:numId="64">
    <w:abstractNumId w:val="6"/>
  </w:num>
  <w:num w:numId="65">
    <w:abstractNumId w:val="31"/>
  </w:num>
  <w:num w:numId="66">
    <w:abstractNumId w:val="26"/>
  </w:num>
  <w:num w:numId="67">
    <w:abstractNumId w:val="53"/>
  </w:num>
  <w:num w:numId="68">
    <w:abstractNumId w:val="4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4E8"/>
    <w:rsid w:val="00002BC3"/>
    <w:rsid w:val="00006BD4"/>
    <w:rsid w:val="0001159F"/>
    <w:rsid w:val="00013103"/>
    <w:rsid w:val="000247FE"/>
    <w:rsid w:val="00036933"/>
    <w:rsid w:val="00037665"/>
    <w:rsid w:val="000449B3"/>
    <w:rsid w:val="0005178D"/>
    <w:rsid w:val="000545CF"/>
    <w:rsid w:val="00063040"/>
    <w:rsid w:val="00072399"/>
    <w:rsid w:val="00073616"/>
    <w:rsid w:val="00075808"/>
    <w:rsid w:val="000821AB"/>
    <w:rsid w:val="00082D67"/>
    <w:rsid w:val="000A0E7F"/>
    <w:rsid w:val="000B6D39"/>
    <w:rsid w:val="000C025B"/>
    <w:rsid w:val="000C05EE"/>
    <w:rsid w:val="000C2081"/>
    <w:rsid w:val="000C5C66"/>
    <w:rsid w:val="000D3BA6"/>
    <w:rsid w:val="000D7C60"/>
    <w:rsid w:val="000F03C9"/>
    <w:rsid w:val="000F6D77"/>
    <w:rsid w:val="000F7B8C"/>
    <w:rsid w:val="001036E6"/>
    <w:rsid w:val="001060FF"/>
    <w:rsid w:val="001062A4"/>
    <w:rsid w:val="001067B8"/>
    <w:rsid w:val="00107BA8"/>
    <w:rsid w:val="00110C5D"/>
    <w:rsid w:val="00112097"/>
    <w:rsid w:val="00113E6E"/>
    <w:rsid w:val="00121DAB"/>
    <w:rsid w:val="00127131"/>
    <w:rsid w:val="00143858"/>
    <w:rsid w:val="00143B70"/>
    <w:rsid w:val="00146B8A"/>
    <w:rsid w:val="00160A2D"/>
    <w:rsid w:val="00176102"/>
    <w:rsid w:val="0017654F"/>
    <w:rsid w:val="00177D76"/>
    <w:rsid w:val="00183B95"/>
    <w:rsid w:val="001849CE"/>
    <w:rsid w:val="00187B1C"/>
    <w:rsid w:val="0019523E"/>
    <w:rsid w:val="001A013A"/>
    <w:rsid w:val="001A13D5"/>
    <w:rsid w:val="001C11D3"/>
    <w:rsid w:val="001C4F88"/>
    <w:rsid w:val="001C5CB2"/>
    <w:rsid w:val="001C73FC"/>
    <w:rsid w:val="001D476C"/>
    <w:rsid w:val="001E1C2C"/>
    <w:rsid w:val="001E61C1"/>
    <w:rsid w:val="001E710D"/>
    <w:rsid w:val="001F0755"/>
    <w:rsid w:val="001F33C8"/>
    <w:rsid w:val="00201F2A"/>
    <w:rsid w:val="002222CB"/>
    <w:rsid w:val="002232E4"/>
    <w:rsid w:val="002234A8"/>
    <w:rsid w:val="00232C01"/>
    <w:rsid w:val="00236A19"/>
    <w:rsid w:val="00237B76"/>
    <w:rsid w:val="00240013"/>
    <w:rsid w:val="002476EF"/>
    <w:rsid w:val="0025185C"/>
    <w:rsid w:val="00252435"/>
    <w:rsid w:val="0026315A"/>
    <w:rsid w:val="00281FE9"/>
    <w:rsid w:val="0028507D"/>
    <w:rsid w:val="0029050B"/>
    <w:rsid w:val="002943DE"/>
    <w:rsid w:val="002A2159"/>
    <w:rsid w:val="002A6D60"/>
    <w:rsid w:val="002A763B"/>
    <w:rsid w:val="002B00AA"/>
    <w:rsid w:val="002B2E98"/>
    <w:rsid w:val="002B3914"/>
    <w:rsid w:val="002C09D9"/>
    <w:rsid w:val="002C51CE"/>
    <w:rsid w:val="002C5663"/>
    <w:rsid w:val="002D2DF3"/>
    <w:rsid w:val="002E0662"/>
    <w:rsid w:val="002E37A1"/>
    <w:rsid w:val="002E6F5F"/>
    <w:rsid w:val="002F44FD"/>
    <w:rsid w:val="00300532"/>
    <w:rsid w:val="00307458"/>
    <w:rsid w:val="00325A21"/>
    <w:rsid w:val="0033133B"/>
    <w:rsid w:val="00337E19"/>
    <w:rsid w:val="00343E4B"/>
    <w:rsid w:val="00351387"/>
    <w:rsid w:val="003526C9"/>
    <w:rsid w:val="0035639A"/>
    <w:rsid w:val="00356D24"/>
    <w:rsid w:val="00357D00"/>
    <w:rsid w:val="00361370"/>
    <w:rsid w:val="003645FE"/>
    <w:rsid w:val="0037179C"/>
    <w:rsid w:val="0037310A"/>
    <w:rsid w:val="0038057B"/>
    <w:rsid w:val="003840CF"/>
    <w:rsid w:val="00386227"/>
    <w:rsid w:val="003868C8"/>
    <w:rsid w:val="003905D0"/>
    <w:rsid w:val="003979C3"/>
    <w:rsid w:val="003A1A40"/>
    <w:rsid w:val="003A6313"/>
    <w:rsid w:val="003A79BF"/>
    <w:rsid w:val="003B0B8B"/>
    <w:rsid w:val="003B0F70"/>
    <w:rsid w:val="003B32D0"/>
    <w:rsid w:val="003C253B"/>
    <w:rsid w:val="003C3ED3"/>
    <w:rsid w:val="003C4500"/>
    <w:rsid w:val="003C654A"/>
    <w:rsid w:val="003E38EF"/>
    <w:rsid w:val="003E3E2A"/>
    <w:rsid w:val="003E464A"/>
    <w:rsid w:val="003F6EC0"/>
    <w:rsid w:val="003F7BD9"/>
    <w:rsid w:val="00400011"/>
    <w:rsid w:val="0040468D"/>
    <w:rsid w:val="004158D0"/>
    <w:rsid w:val="00421D17"/>
    <w:rsid w:val="00423281"/>
    <w:rsid w:val="00424E97"/>
    <w:rsid w:val="00427C81"/>
    <w:rsid w:val="00430A81"/>
    <w:rsid w:val="004323CF"/>
    <w:rsid w:val="00440F95"/>
    <w:rsid w:val="004520F3"/>
    <w:rsid w:val="00455BD3"/>
    <w:rsid w:val="004611C4"/>
    <w:rsid w:val="00461BC4"/>
    <w:rsid w:val="004637AA"/>
    <w:rsid w:val="004672C9"/>
    <w:rsid w:val="0047197E"/>
    <w:rsid w:val="0047534F"/>
    <w:rsid w:val="00480180"/>
    <w:rsid w:val="0048451C"/>
    <w:rsid w:val="00485769"/>
    <w:rsid w:val="00493F0A"/>
    <w:rsid w:val="00494811"/>
    <w:rsid w:val="004B7B0C"/>
    <w:rsid w:val="004C13E0"/>
    <w:rsid w:val="004C7DC2"/>
    <w:rsid w:val="004D3A19"/>
    <w:rsid w:val="004E4175"/>
    <w:rsid w:val="004F06AD"/>
    <w:rsid w:val="0050044F"/>
    <w:rsid w:val="005034EB"/>
    <w:rsid w:val="00510FC4"/>
    <w:rsid w:val="0052050C"/>
    <w:rsid w:val="005322C1"/>
    <w:rsid w:val="0054233E"/>
    <w:rsid w:val="005437DA"/>
    <w:rsid w:val="00546563"/>
    <w:rsid w:val="0055682C"/>
    <w:rsid w:val="005571E1"/>
    <w:rsid w:val="005740C8"/>
    <w:rsid w:val="00584E4E"/>
    <w:rsid w:val="005853F2"/>
    <w:rsid w:val="00595413"/>
    <w:rsid w:val="00597848"/>
    <w:rsid w:val="005A0DBC"/>
    <w:rsid w:val="005A6042"/>
    <w:rsid w:val="005A6D9F"/>
    <w:rsid w:val="005B1359"/>
    <w:rsid w:val="005B4E6C"/>
    <w:rsid w:val="005C37AF"/>
    <w:rsid w:val="005D14CE"/>
    <w:rsid w:val="005D3DF1"/>
    <w:rsid w:val="005E3D3B"/>
    <w:rsid w:val="005E5E59"/>
    <w:rsid w:val="005F3DB1"/>
    <w:rsid w:val="006013AC"/>
    <w:rsid w:val="00602CEF"/>
    <w:rsid w:val="00602F8C"/>
    <w:rsid w:val="006128F8"/>
    <w:rsid w:val="006254CD"/>
    <w:rsid w:val="006270DC"/>
    <w:rsid w:val="00627220"/>
    <w:rsid w:val="00640268"/>
    <w:rsid w:val="00640326"/>
    <w:rsid w:val="00657D65"/>
    <w:rsid w:val="00665DE9"/>
    <w:rsid w:val="006705B2"/>
    <w:rsid w:val="00676C4F"/>
    <w:rsid w:val="006862D6"/>
    <w:rsid w:val="00691C9E"/>
    <w:rsid w:val="00695EAD"/>
    <w:rsid w:val="006A1086"/>
    <w:rsid w:val="006A2008"/>
    <w:rsid w:val="006A62A5"/>
    <w:rsid w:val="006B5F48"/>
    <w:rsid w:val="006B6FF5"/>
    <w:rsid w:val="006C4636"/>
    <w:rsid w:val="006C7950"/>
    <w:rsid w:val="006D403B"/>
    <w:rsid w:val="006E1E15"/>
    <w:rsid w:val="006E30EC"/>
    <w:rsid w:val="006E6274"/>
    <w:rsid w:val="006E79A1"/>
    <w:rsid w:val="006E7A13"/>
    <w:rsid w:val="006F72DD"/>
    <w:rsid w:val="00700CF4"/>
    <w:rsid w:val="007018BD"/>
    <w:rsid w:val="0070552A"/>
    <w:rsid w:val="00712BFB"/>
    <w:rsid w:val="007145D4"/>
    <w:rsid w:val="0072275C"/>
    <w:rsid w:val="00723FE7"/>
    <w:rsid w:val="007300C0"/>
    <w:rsid w:val="00737FDA"/>
    <w:rsid w:val="0074148D"/>
    <w:rsid w:val="00742270"/>
    <w:rsid w:val="00743338"/>
    <w:rsid w:val="007554FB"/>
    <w:rsid w:val="0076246C"/>
    <w:rsid w:val="00770539"/>
    <w:rsid w:val="00772551"/>
    <w:rsid w:val="00773CDA"/>
    <w:rsid w:val="00774DCB"/>
    <w:rsid w:val="00775E78"/>
    <w:rsid w:val="007806B1"/>
    <w:rsid w:val="00785C31"/>
    <w:rsid w:val="00786311"/>
    <w:rsid w:val="00794276"/>
    <w:rsid w:val="007962E3"/>
    <w:rsid w:val="007A0A88"/>
    <w:rsid w:val="007A0E02"/>
    <w:rsid w:val="007A3FED"/>
    <w:rsid w:val="007A4E50"/>
    <w:rsid w:val="007C170C"/>
    <w:rsid w:val="007E0203"/>
    <w:rsid w:val="007E2022"/>
    <w:rsid w:val="00800791"/>
    <w:rsid w:val="0080488E"/>
    <w:rsid w:val="00805010"/>
    <w:rsid w:val="008121BA"/>
    <w:rsid w:val="00812EA9"/>
    <w:rsid w:val="008157AE"/>
    <w:rsid w:val="00830936"/>
    <w:rsid w:val="00833C0A"/>
    <w:rsid w:val="00846289"/>
    <w:rsid w:val="008468A6"/>
    <w:rsid w:val="00850016"/>
    <w:rsid w:val="00857373"/>
    <w:rsid w:val="00866385"/>
    <w:rsid w:val="008664B8"/>
    <w:rsid w:val="008747B7"/>
    <w:rsid w:val="00881493"/>
    <w:rsid w:val="00885509"/>
    <w:rsid w:val="008945C3"/>
    <w:rsid w:val="008A1C05"/>
    <w:rsid w:val="008A3FBD"/>
    <w:rsid w:val="008B5B7B"/>
    <w:rsid w:val="008B71B6"/>
    <w:rsid w:val="008C0593"/>
    <w:rsid w:val="008C1CB1"/>
    <w:rsid w:val="008C1DE4"/>
    <w:rsid w:val="008C3BC4"/>
    <w:rsid w:val="008C4416"/>
    <w:rsid w:val="008C5857"/>
    <w:rsid w:val="008D6227"/>
    <w:rsid w:val="008E41E2"/>
    <w:rsid w:val="008E5701"/>
    <w:rsid w:val="008F1962"/>
    <w:rsid w:val="008F1CB6"/>
    <w:rsid w:val="009118E3"/>
    <w:rsid w:val="00916DF2"/>
    <w:rsid w:val="00932723"/>
    <w:rsid w:val="009444FA"/>
    <w:rsid w:val="00946962"/>
    <w:rsid w:val="0095090F"/>
    <w:rsid w:val="00967392"/>
    <w:rsid w:val="009710B1"/>
    <w:rsid w:val="00972F76"/>
    <w:rsid w:val="0097573A"/>
    <w:rsid w:val="00990F9B"/>
    <w:rsid w:val="009A21A0"/>
    <w:rsid w:val="009A311F"/>
    <w:rsid w:val="009A3F17"/>
    <w:rsid w:val="009A5991"/>
    <w:rsid w:val="009A5994"/>
    <w:rsid w:val="009A5F39"/>
    <w:rsid w:val="009A7D69"/>
    <w:rsid w:val="009B053B"/>
    <w:rsid w:val="009B494D"/>
    <w:rsid w:val="009E0CBB"/>
    <w:rsid w:val="009E351B"/>
    <w:rsid w:val="009F034A"/>
    <w:rsid w:val="009F1189"/>
    <w:rsid w:val="00A008F9"/>
    <w:rsid w:val="00A05ECF"/>
    <w:rsid w:val="00A21191"/>
    <w:rsid w:val="00A234DB"/>
    <w:rsid w:val="00A2409D"/>
    <w:rsid w:val="00A26236"/>
    <w:rsid w:val="00A31B82"/>
    <w:rsid w:val="00A41AB9"/>
    <w:rsid w:val="00A4579A"/>
    <w:rsid w:val="00A473D8"/>
    <w:rsid w:val="00A52FA1"/>
    <w:rsid w:val="00A70528"/>
    <w:rsid w:val="00A71A93"/>
    <w:rsid w:val="00A81586"/>
    <w:rsid w:val="00A86CD6"/>
    <w:rsid w:val="00A941C0"/>
    <w:rsid w:val="00A94B3C"/>
    <w:rsid w:val="00A95067"/>
    <w:rsid w:val="00A959CD"/>
    <w:rsid w:val="00AA1EBE"/>
    <w:rsid w:val="00AC01ED"/>
    <w:rsid w:val="00AC333B"/>
    <w:rsid w:val="00AC45BD"/>
    <w:rsid w:val="00AC5900"/>
    <w:rsid w:val="00AD0C59"/>
    <w:rsid w:val="00AD0CD7"/>
    <w:rsid w:val="00AD6D0C"/>
    <w:rsid w:val="00AE171C"/>
    <w:rsid w:val="00AE24E8"/>
    <w:rsid w:val="00AF4833"/>
    <w:rsid w:val="00AF7A53"/>
    <w:rsid w:val="00B06F0D"/>
    <w:rsid w:val="00B10189"/>
    <w:rsid w:val="00B11C40"/>
    <w:rsid w:val="00B12F2B"/>
    <w:rsid w:val="00B203D8"/>
    <w:rsid w:val="00B22295"/>
    <w:rsid w:val="00B311BD"/>
    <w:rsid w:val="00B370E2"/>
    <w:rsid w:val="00B37F1F"/>
    <w:rsid w:val="00B40A17"/>
    <w:rsid w:val="00B40E8E"/>
    <w:rsid w:val="00B43BDD"/>
    <w:rsid w:val="00B509D9"/>
    <w:rsid w:val="00B67924"/>
    <w:rsid w:val="00B83ED9"/>
    <w:rsid w:val="00B8526F"/>
    <w:rsid w:val="00B853A3"/>
    <w:rsid w:val="00B92C0D"/>
    <w:rsid w:val="00B93FEE"/>
    <w:rsid w:val="00B9776D"/>
    <w:rsid w:val="00BB15B3"/>
    <w:rsid w:val="00BB2716"/>
    <w:rsid w:val="00BC0A1D"/>
    <w:rsid w:val="00BC0C1E"/>
    <w:rsid w:val="00BC11B0"/>
    <w:rsid w:val="00BD5A7F"/>
    <w:rsid w:val="00BE0E8D"/>
    <w:rsid w:val="00BF07F8"/>
    <w:rsid w:val="00C01569"/>
    <w:rsid w:val="00C12790"/>
    <w:rsid w:val="00C25EA2"/>
    <w:rsid w:val="00C267CE"/>
    <w:rsid w:val="00C34902"/>
    <w:rsid w:val="00C50388"/>
    <w:rsid w:val="00C54616"/>
    <w:rsid w:val="00C6299E"/>
    <w:rsid w:val="00C72AE9"/>
    <w:rsid w:val="00C7736D"/>
    <w:rsid w:val="00C80B1D"/>
    <w:rsid w:val="00C8148A"/>
    <w:rsid w:val="00C81DB3"/>
    <w:rsid w:val="00C85C3E"/>
    <w:rsid w:val="00C86452"/>
    <w:rsid w:val="00C90DBF"/>
    <w:rsid w:val="00C95533"/>
    <w:rsid w:val="00CA1476"/>
    <w:rsid w:val="00CA6ED5"/>
    <w:rsid w:val="00CB14BA"/>
    <w:rsid w:val="00CD1218"/>
    <w:rsid w:val="00CD2C14"/>
    <w:rsid w:val="00CD3E20"/>
    <w:rsid w:val="00CD5F42"/>
    <w:rsid w:val="00CD6F82"/>
    <w:rsid w:val="00CD7B93"/>
    <w:rsid w:val="00CE2BF4"/>
    <w:rsid w:val="00CF23D4"/>
    <w:rsid w:val="00D03AC3"/>
    <w:rsid w:val="00D11E89"/>
    <w:rsid w:val="00D14E83"/>
    <w:rsid w:val="00D21E38"/>
    <w:rsid w:val="00D231C7"/>
    <w:rsid w:val="00D24251"/>
    <w:rsid w:val="00D27F74"/>
    <w:rsid w:val="00D321B3"/>
    <w:rsid w:val="00D32BCF"/>
    <w:rsid w:val="00D43B3B"/>
    <w:rsid w:val="00D44A8F"/>
    <w:rsid w:val="00D46E7C"/>
    <w:rsid w:val="00D471EF"/>
    <w:rsid w:val="00D56ED6"/>
    <w:rsid w:val="00D62F59"/>
    <w:rsid w:val="00D81E76"/>
    <w:rsid w:val="00D91A0F"/>
    <w:rsid w:val="00D97E35"/>
    <w:rsid w:val="00DB16F4"/>
    <w:rsid w:val="00DC379D"/>
    <w:rsid w:val="00DC4977"/>
    <w:rsid w:val="00DD16E3"/>
    <w:rsid w:val="00DD579B"/>
    <w:rsid w:val="00DF21B4"/>
    <w:rsid w:val="00DF4447"/>
    <w:rsid w:val="00DF5A25"/>
    <w:rsid w:val="00E12A58"/>
    <w:rsid w:val="00E23134"/>
    <w:rsid w:val="00E251AC"/>
    <w:rsid w:val="00E30FAD"/>
    <w:rsid w:val="00E31387"/>
    <w:rsid w:val="00E42F1B"/>
    <w:rsid w:val="00E45E51"/>
    <w:rsid w:val="00E50E05"/>
    <w:rsid w:val="00E52319"/>
    <w:rsid w:val="00E61120"/>
    <w:rsid w:val="00E66EE4"/>
    <w:rsid w:val="00E83F06"/>
    <w:rsid w:val="00E85BBE"/>
    <w:rsid w:val="00EA1AC2"/>
    <w:rsid w:val="00EA4EAA"/>
    <w:rsid w:val="00EC0F3A"/>
    <w:rsid w:val="00EC4470"/>
    <w:rsid w:val="00EC6FE5"/>
    <w:rsid w:val="00ED7211"/>
    <w:rsid w:val="00EE185F"/>
    <w:rsid w:val="00EE24C3"/>
    <w:rsid w:val="00EE505A"/>
    <w:rsid w:val="00EE57BC"/>
    <w:rsid w:val="00EE7663"/>
    <w:rsid w:val="00EF58EF"/>
    <w:rsid w:val="00F029F4"/>
    <w:rsid w:val="00F24117"/>
    <w:rsid w:val="00F264B1"/>
    <w:rsid w:val="00F26FC7"/>
    <w:rsid w:val="00F3145E"/>
    <w:rsid w:val="00F33B74"/>
    <w:rsid w:val="00F40791"/>
    <w:rsid w:val="00F42D22"/>
    <w:rsid w:val="00F43070"/>
    <w:rsid w:val="00F434F5"/>
    <w:rsid w:val="00F653ED"/>
    <w:rsid w:val="00F679B8"/>
    <w:rsid w:val="00F67F5A"/>
    <w:rsid w:val="00F70309"/>
    <w:rsid w:val="00F76DF8"/>
    <w:rsid w:val="00F76FE7"/>
    <w:rsid w:val="00F82252"/>
    <w:rsid w:val="00F83B4A"/>
    <w:rsid w:val="00F84FA5"/>
    <w:rsid w:val="00FA2ACE"/>
    <w:rsid w:val="00FA662E"/>
    <w:rsid w:val="00FA6B72"/>
    <w:rsid w:val="00FD0DF8"/>
    <w:rsid w:val="00FF3AB0"/>
    <w:rsid w:val="012B561A"/>
    <w:rsid w:val="0139A788"/>
    <w:rsid w:val="02962CEA"/>
    <w:rsid w:val="02A0D3DF"/>
    <w:rsid w:val="035F503B"/>
    <w:rsid w:val="03E6640E"/>
    <w:rsid w:val="0431FD4B"/>
    <w:rsid w:val="04F1F081"/>
    <w:rsid w:val="04FE99DA"/>
    <w:rsid w:val="05CD4A56"/>
    <w:rsid w:val="07E3D5DA"/>
    <w:rsid w:val="0804FEDF"/>
    <w:rsid w:val="08199901"/>
    <w:rsid w:val="08AA687A"/>
    <w:rsid w:val="0AF5F61A"/>
    <w:rsid w:val="0AFC86B7"/>
    <w:rsid w:val="0C016012"/>
    <w:rsid w:val="0C73A35B"/>
    <w:rsid w:val="0CAC86A9"/>
    <w:rsid w:val="0D45A462"/>
    <w:rsid w:val="1142CED9"/>
    <w:rsid w:val="11C5FE28"/>
    <w:rsid w:val="12A14629"/>
    <w:rsid w:val="138743D1"/>
    <w:rsid w:val="14D1BCCB"/>
    <w:rsid w:val="14F623CB"/>
    <w:rsid w:val="16254FC4"/>
    <w:rsid w:val="175BB892"/>
    <w:rsid w:val="176F7CA4"/>
    <w:rsid w:val="17CC6D00"/>
    <w:rsid w:val="18544BEC"/>
    <w:rsid w:val="18555EBF"/>
    <w:rsid w:val="18B46796"/>
    <w:rsid w:val="1A82D024"/>
    <w:rsid w:val="1AFCEA85"/>
    <w:rsid w:val="1BD60B19"/>
    <w:rsid w:val="1C835FB2"/>
    <w:rsid w:val="1CC7738E"/>
    <w:rsid w:val="1D5AA9FB"/>
    <w:rsid w:val="1DD1C8B0"/>
    <w:rsid w:val="1DFB97E4"/>
    <w:rsid w:val="1E2562F6"/>
    <w:rsid w:val="1E343E7F"/>
    <w:rsid w:val="1F8859A8"/>
    <w:rsid w:val="1FCE205C"/>
    <w:rsid w:val="1FF860FC"/>
    <w:rsid w:val="207521B3"/>
    <w:rsid w:val="20BB41DA"/>
    <w:rsid w:val="20C06670"/>
    <w:rsid w:val="212E91A3"/>
    <w:rsid w:val="21C58F95"/>
    <w:rsid w:val="229612B2"/>
    <w:rsid w:val="22A0C29E"/>
    <w:rsid w:val="22ECE24A"/>
    <w:rsid w:val="239CDD3E"/>
    <w:rsid w:val="2491C4C9"/>
    <w:rsid w:val="256C2AE6"/>
    <w:rsid w:val="25C83B6A"/>
    <w:rsid w:val="25E8DA69"/>
    <w:rsid w:val="271A163A"/>
    <w:rsid w:val="29207B2B"/>
    <w:rsid w:val="2923278C"/>
    <w:rsid w:val="29310D5A"/>
    <w:rsid w:val="29E4DC41"/>
    <w:rsid w:val="29F0F049"/>
    <w:rsid w:val="2AB16AA4"/>
    <w:rsid w:val="2AB9BED7"/>
    <w:rsid w:val="2B55BF86"/>
    <w:rsid w:val="2DC5AC33"/>
    <w:rsid w:val="2DF3EC4E"/>
    <w:rsid w:val="2E683824"/>
    <w:rsid w:val="2EA7B559"/>
    <w:rsid w:val="2F00C646"/>
    <w:rsid w:val="2FE50C62"/>
    <w:rsid w:val="2FF8334E"/>
    <w:rsid w:val="310F5F43"/>
    <w:rsid w:val="31229DEB"/>
    <w:rsid w:val="31C1C92A"/>
    <w:rsid w:val="33B92826"/>
    <w:rsid w:val="34AD33E7"/>
    <w:rsid w:val="3720F0E7"/>
    <w:rsid w:val="37C726B9"/>
    <w:rsid w:val="381BA0F7"/>
    <w:rsid w:val="3852E269"/>
    <w:rsid w:val="38A847E1"/>
    <w:rsid w:val="38AB78D7"/>
    <w:rsid w:val="391F3532"/>
    <w:rsid w:val="39E7CE88"/>
    <w:rsid w:val="3A5B385C"/>
    <w:rsid w:val="3B163755"/>
    <w:rsid w:val="3B5C6C42"/>
    <w:rsid w:val="3BA34E92"/>
    <w:rsid w:val="3C08020A"/>
    <w:rsid w:val="3C963222"/>
    <w:rsid w:val="3D031A10"/>
    <w:rsid w:val="3DA98AFB"/>
    <w:rsid w:val="3E347DE4"/>
    <w:rsid w:val="40B69722"/>
    <w:rsid w:val="4164DADF"/>
    <w:rsid w:val="417FE623"/>
    <w:rsid w:val="4316812A"/>
    <w:rsid w:val="4324F1A1"/>
    <w:rsid w:val="43B5B220"/>
    <w:rsid w:val="449F5124"/>
    <w:rsid w:val="44E0F831"/>
    <w:rsid w:val="452E1C54"/>
    <w:rsid w:val="463175A5"/>
    <w:rsid w:val="4678A8B6"/>
    <w:rsid w:val="46A0AA01"/>
    <w:rsid w:val="47B24920"/>
    <w:rsid w:val="49E8074E"/>
    <w:rsid w:val="4A5CF1CF"/>
    <w:rsid w:val="4B478E95"/>
    <w:rsid w:val="4BB94546"/>
    <w:rsid w:val="4BBB3018"/>
    <w:rsid w:val="4C57FF0A"/>
    <w:rsid w:val="4D3F907F"/>
    <w:rsid w:val="4DA05C65"/>
    <w:rsid w:val="4EAF7479"/>
    <w:rsid w:val="4F726FA1"/>
    <w:rsid w:val="5030DDED"/>
    <w:rsid w:val="50D7FD27"/>
    <w:rsid w:val="51F6A9DB"/>
    <w:rsid w:val="53F470B1"/>
    <w:rsid w:val="544B5358"/>
    <w:rsid w:val="54C1D0B8"/>
    <w:rsid w:val="55904112"/>
    <w:rsid w:val="5613422F"/>
    <w:rsid w:val="561E9E7F"/>
    <w:rsid w:val="565DA119"/>
    <w:rsid w:val="56AA5896"/>
    <w:rsid w:val="56C27C82"/>
    <w:rsid w:val="56CD4A68"/>
    <w:rsid w:val="570BD5A5"/>
    <w:rsid w:val="579D29D8"/>
    <w:rsid w:val="57DDAD5E"/>
    <w:rsid w:val="599541DB"/>
    <w:rsid w:val="5A5835C6"/>
    <w:rsid w:val="5B09DC03"/>
    <w:rsid w:val="5B2CECE1"/>
    <w:rsid w:val="5B38EFF6"/>
    <w:rsid w:val="5B923A17"/>
    <w:rsid w:val="5C09F9A9"/>
    <w:rsid w:val="5C468C27"/>
    <w:rsid w:val="5C50B67F"/>
    <w:rsid w:val="5C6440A6"/>
    <w:rsid w:val="5CC6C12E"/>
    <w:rsid w:val="5D7D0F67"/>
    <w:rsid w:val="5D94E09B"/>
    <w:rsid w:val="5DA19E88"/>
    <w:rsid w:val="5DFDA87E"/>
    <w:rsid w:val="5E5462FD"/>
    <w:rsid w:val="5F9A79A3"/>
    <w:rsid w:val="61F38E49"/>
    <w:rsid w:val="63184CB2"/>
    <w:rsid w:val="6320D4DD"/>
    <w:rsid w:val="63A37E7C"/>
    <w:rsid w:val="63A8E34C"/>
    <w:rsid w:val="63D3288E"/>
    <w:rsid w:val="647134CC"/>
    <w:rsid w:val="64812B44"/>
    <w:rsid w:val="649B8ACC"/>
    <w:rsid w:val="64BEBD54"/>
    <w:rsid w:val="65024643"/>
    <w:rsid w:val="65BFC04B"/>
    <w:rsid w:val="672DD53D"/>
    <w:rsid w:val="675F05E0"/>
    <w:rsid w:val="6767B9AC"/>
    <w:rsid w:val="67D5F28B"/>
    <w:rsid w:val="67E15A01"/>
    <w:rsid w:val="6839E359"/>
    <w:rsid w:val="68FCD980"/>
    <w:rsid w:val="699B3883"/>
    <w:rsid w:val="6A7E425A"/>
    <w:rsid w:val="6AA08F9C"/>
    <w:rsid w:val="6C1F98C1"/>
    <w:rsid w:val="6C32055C"/>
    <w:rsid w:val="6C5717E3"/>
    <w:rsid w:val="6CDC15DD"/>
    <w:rsid w:val="6D054CD9"/>
    <w:rsid w:val="6DC6B5FD"/>
    <w:rsid w:val="6E2041C2"/>
    <w:rsid w:val="6F4CBAA8"/>
    <w:rsid w:val="6F9E61D2"/>
    <w:rsid w:val="701C7340"/>
    <w:rsid w:val="70BDC086"/>
    <w:rsid w:val="721A1D79"/>
    <w:rsid w:val="728854D1"/>
    <w:rsid w:val="72933E96"/>
    <w:rsid w:val="7308416A"/>
    <w:rsid w:val="735B9AC2"/>
    <w:rsid w:val="739E2F46"/>
    <w:rsid w:val="74EC2CD7"/>
    <w:rsid w:val="7641498F"/>
    <w:rsid w:val="76BAE130"/>
    <w:rsid w:val="76C951C3"/>
    <w:rsid w:val="776BF092"/>
    <w:rsid w:val="77DDDE09"/>
    <w:rsid w:val="79AA2D29"/>
    <w:rsid w:val="79CBEBC4"/>
    <w:rsid w:val="7A26B406"/>
    <w:rsid w:val="7A41765F"/>
    <w:rsid w:val="7AF002B3"/>
    <w:rsid w:val="7B9F864E"/>
    <w:rsid w:val="7BC398A1"/>
    <w:rsid w:val="7BF6826A"/>
    <w:rsid w:val="7C2C7B0B"/>
    <w:rsid w:val="7CCE106D"/>
    <w:rsid w:val="7D34CC59"/>
    <w:rsid w:val="7E217D22"/>
    <w:rsid w:val="7EF0BAE9"/>
    <w:rsid w:val="7F7EE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248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4E8"/>
    <w:pPr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5">
    <w:name w:val="WW_OutlineListStyle_5"/>
    <w:basedOn w:val="Bezlisty"/>
    <w:rsid w:val="00AE24E8"/>
    <w:pPr>
      <w:numPr>
        <w:numId w:val="5"/>
      </w:numPr>
    </w:pPr>
  </w:style>
  <w:style w:type="paragraph" w:customStyle="1" w:styleId="Nagwek11">
    <w:name w:val="Nagłówek 11"/>
    <w:basedOn w:val="Normalny1"/>
    <w:rsid w:val="00AE24E8"/>
    <w:pPr>
      <w:spacing w:after="120"/>
      <w:outlineLvl w:val="0"/>
    </w:pPr>
    <w:rPr>
      <w:rFonts w:cs="Calibri Light"/>
      <w:b/>
      <w:bCs/>
      <w:color w:val="C00000"/>
      <w:kern w:val="3"/>
      <w:sz w:val="28"/>
      <w:szCs w:val="28"/>
      <w:lang w:eastAsia="en-GB"/>
    </w:rPr>
  </w:style>
  <w:style w:type="paragraph" w:customStyle="1" w:styleId="Nagwek21">
    <w:name w:val="Nagłówek 21"/>
    <w:basedOn w:val="Normalny1"/>
    <w:rsid w:val="00AE24E8"/>
    <w:pPr>
      <w:numPr>
        <w:ilvl w:val="1"/>
        <w:numId w:val="5"/>
      </w:numPr>
      <w:ind w:left="360"/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AE24E8"/>
    <w:pPr>
      <w:numPr>
        <w:ilvl w:val="2"/>
        <w:numId w:val="5"/>
      </w:numPr>
      <w:spacing w:before="40"/>
      <w:outlineLvl w:val="2"/>
    </w:pPr>
  </w:style>
  <w:style w:type="paragraph" w:customStyle="1" w:styleId="Nagwek41">
    <w:name w:val="Nagłówek 41"/>
    <w:basedOn w:val="Normalny1"/>
    <w:next w:val="Normalny1"/>
    <w:rsid w:val="00AE24E8"/>
    <w:pPr>
      <w:keepNext/>
      <w:keepLines/>
      <w:numPr>
        <w:ilvl w:val="3"/>
        <w:numId w:val="5"/>
      </w:numPr>
      <w:spacing w:before="4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AE24E8"/>
    <w:pPr>
      <w:keepNext/>
      <w:keepLines/>
      <w:numPr>
        <w:ilvl w:val="4"/>
        <w:numId w:val="5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AE24E8"/>
    <w:pPr>
      <w:keepNext/>
      <w:keepLines/>
      <w:numPr>
        <w:ilvl w:val="5"/>
        <w:numId w:val="5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AE24E8"/>
    <w:pPr>
      <w:keepNext/>
      <w:keepLines/>
      <w:numPr>
        <w:ilvl w:val="6"/>
        <w:numId w:val="5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AE24E8"/>
    <w:pPr>
      <w:keepNext/>
      <w:keepLines/>
      <w:numPr>
        <w:ilvl w:val="7"/>
        <w:numId w:val="5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AE24E8"/>
    <w:pPr>
      <w:keepNext/>
      <w:keepLines/>
      <w:numPr>
        <w:ilvl w:val="8"/>
        <w:numId w:val="5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Normalny1">
    <w:name w:val="Normalny1"/>
    <w:rsid w:val="00AE24E8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">
    <w:name w:val="Domyślna czcionka akapitu1"/>
    <w:rsid w:val="00AE24E8"/>
  </w:style>
  <w:style w:type="paragraph" w:customStyle="1" w:styleId="Nagwek1">
    <w:name w:val="Nagłówek1"/>
    <w:basedOn w:val="Normalny1"/>
    <w:rsid w:val="00AE24E8"/>
    <w:pPr>
      <w:tabs>
        <w:tab w:val="center" w:pos="4513"/>
        <w:tab w:val="right" w:pos="9026"/>
      </w:tabs>
    </w:pPr>
  </w:style>
  <w:style w:type="paragraph" w:customStyle="1" w:styleId="Stopka1">
    <w:name w:val="Stopka1"/>
    <w:basedOn w:val="Normalny1"/>
    <w:rsid w:val="00AE24E8"/>
    <w:pPr>
      <w:tabs>
        <w:tab w:val="center" w:pos="4513"/>
        <w:tab w:val="right" w:pos="9026"/>
      </w:tabs>
    </w:pPr>
  </w:style>
  <w:style w:type="paragraph" w:customStyle="1" w:styleId="Akapitzlist1">
    <w:name w:val="Akapit z listą1"/>
    <w:basedOn w:val="Normalny1"/>
    <w:next w:val="Normalny1"/>
    <w:rsid w:val="00AE24E8"/>
    <w:pPr>
      <w:ind w:left="720"/>
    </w:pPr>
  </w:style>
  <w:style w:type="paragraph" w:customStyle="1" w:styleId="Tekstpodstawowy1">
    <w:name w:val="Tekst podstawowy1"/>
    <w:basedOn w:val="Normalny1"/>
    <w:rsid w:val="00AE24E8"/>
    <w:pPr>
      <w:spacing w:after="120"/>
    </w:pPr>
  </w:style>
  <w:style w:type="paragraph" w:styleId="Tekstkomentarza">
    <w:name w:val="annotation text"/>
    <w:basedOn w:val="Normalny"/>
    <w:link w:val="TekstkomentarzaZnak"/>
    <w:uiPriority w:val="99"/>
    <w:rsid w:val="00AE24E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24E8"/>
    <w:rPr>
      <w:rFonts w:ascii="Calibri" w:eastAsia="Calibri" w:hAnsi="Calibri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AE24E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AE24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4E8"/>
    <w:rPr>
      <w:rFonts w:ascii="Calibri" w:eastAsia="Calibri" w:hAnsi="Calibri" w:cs="Arial"/>
      <w:sz w:val="20"/>
      <w:szCs w:val="24"/>
    </w:rPr>
  </w:style>
  <w:style w:type="paragraph" w:styleId="Stopka">
    <w:name w:val="footer"/>
    <w:basedOn w:val="Normalny"/>
    <w:link w:val="StopkaZnak"/>
    <w:rsid w:val="00AE24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24E8"/>
    <w:rPr>
      <w:rFonts w:ascii="Calibri" w:eastAsia="Calibri" w:hAnsi="Calibri" w:cs="Arial"/>
      <w:sz w:val="20"/>
      <w:szCs w:val="24"/>
    </w:rPr>
  </w:style>
  <w:style w:type="table" w:styleId="Tabela-Siatka">
    <w:name w:val="Table Grid"/>
    <w:basedOn w:val="Standardowy"/>
    <w:uiPriority w:val="39"/>
    <w:rsid w:val="00AE24E8"/>
    <w:pPr>
      <w:autoSpaceDN w:val="0"/>
      <w:spacing w:after="0" w:line="240" w:lineRule="auto"/>
      <w:textAlignment w:val="baseline"/>
    </w:pPr>
    <w:rPr>
      <w:rFonts w:ascii="Calibri" w:eastAsia="Calibri" w:hAnsi="Calibri" w:cs="Arial"/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,Akapit z listą BS,CW_Lista"/>
    <w:basedOn w:val="Normalny"/>
    <w:link w:val="AkapitzlistZnak"/>
    <w:uiPriority w:val="34"/>
    <w:qFormat/>
    <w:rsid w:val="00AE24E8"/>
    <w:pPr>
      <w:ind w:left="720"/>
      <w:contextualSpacing/>
    </w:pPr>
  </w:style>
  <w:style w:type="character" w:customStyle="1" w:styleId="Domylnaczcionkaakapitu10000000">
    <w:name w:val="Domyślna czcionka akapitu10000000"/>
    <w:rsid w:val="00AE24E8"/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Akapit z listą BS Znak"/>
    <w:basedOn w:val="Domylnaczcionkaakapitu"/>
    <w:link w:val="Akapitzlist"/>
    <w:uiPriority w:val="34"/>
    <w:qFormat/>
    <w:locked/>
    <w:rsid w:val="00AE24E8"/>
    <w:rPr>
      <w:rFonts w:ascii="Calibri" w:eastAsia="Calibri" w:hAnsi="Calibri" w:cs="Arial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4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4E8"/>
    <w:rPr>
      <w:rFonts w:ascii="Segoe UI" w:eastAsia="Calibri" w:hAnsi="Segoe UI" w:cs="Segoe UI"/>
      <w:sz w:val="18"/>
      <w:szCs w:val="18"/>
    </w:rPr>
  </w:style>
  <w:style w:type="character" w:customStyle="1" w:styleId="Mention1">
    <w:name w:val="Mention1"/>
    <w:basedOn w:val="Domylnaczcionkaakapitu"/>
    <w:uiPriority w:val="99"/>
    <w:unhideWhenUsed/>
    <w:rPr>
      <w:color w:val="2B579A"/>
      <w:shd w:val="clear" w:color="auto" w:fill="E6E6E6"/>
    </w:rPr>
  </w:style>
  <w:style w:type="paragraph" w:styleId="Poprawka">
    <w:name w:val="Revision"/>
    <w:hidden/>
    <w:uiPriority w:val="99"/>
    <w:semiHidden/>
    <w:rsid w:val="0052050C"/>
    <w:pPr>
      <w:spacing w:after="0" w:line="240" w:lineRule="auto"/>
    </w:pPr>
    <w:rPr>
      <w:rFonts w:ascii="Calibri" w:eastAsia="Calibri" w:hAnsi="Calibri" w:cs="Arial"/>
      <w:sz w:val="20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54A"/>
    <w:rPr>
      <w:rFonts w:ascii="Calibri" w:eastAsia="Calibri" w:hAnsi="Calibri" w:cs="Arial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C34902"/>
    <w:rPr>
      <w:i/>
      <w:iCs/>
    </w:rPr>
  </w:style>
  <w:style w:type="character" w:customStyle="1" w:styleId="normaltextrun">
    <w:name w:val="normaltextrun"/>
    <w:basedOn w:val="Domylnaczcionkaakapitu"/>
    <w:rsid w:val="00D14E83"/>
  </w:style>
  <w:style w:type="character" w:customStyle="1" w:styleId="eop">
    <w:name w:val="eop"/>
    <w:basedOn w:val="Domylnaczcionkaakapitu"/>
    <w:rsid w:val="00D14E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7B93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7B93"/>
    <w:rPr>
      <w:rFonts w:ascii="Calibri" w:eastAsia="Calibri" w:hAnsi="Calibri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7B93"/>
    <w:rPr>
      <w:vertAlign w:val="superscript"/>
    </w:rPr>
  </w:style>
  <w:style w:type="paragraph" w:customStyle="1" w:styleId="Default">
    <w:name w:val="Default"/>
    <w:rsid w:val="00B83E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16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2A030-6E4D-47DC-96CE-454F8C10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4092</Words>
  <Characters>24553</Characters>
  <Application>Microsoft Office Word</Application>
  <DocSecurity>0</DocSecurity>
  <Lines>204</Lines>
  <Paragraphs>57</Paragraphs>
  <ScaleCrop>false</ScaleCrop>
  <Company/>
  <LinksUpToDate>false</LinksUpToDate>
  <CharactersWithSpaces>28588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2022-04-21T09:50:00Z</dcterms:created>
  <dcterms:modified xsi:type="dcterms:W3CDTF">2022-04-21T09:57:00Z</dcterms:modified>
</cp:coreProperties>
</file>